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C2364D" w14:textId="40E2D053" w:rsidR="0071172D" w:rsidRDefault="0071172D">
      <w:r>
        <w:rPr>
          <w:noProof/>
          <w:lang w:eastAsia="en-GB"/>
        </w:rPr>
        <w:drawing>
          <wp:anchor distT="0" distB="0" distL="114300" distR="114300" simplePos="0" relativeHeight="251659264" behindDoc="1" locked="0" layoutInCell="1" allowOverlap="1" wp14:anchorId="5674B3B0" wp14:editId="48B8EF66">
            <wp:simplePos x="0" y="0"/>
            <wp:positionH relativeFrom="column">
              <wp:posOffset>-214630</wp:posOffset>
            </wp:positionH>
            <wp:positionV relativeFrom="paragraph">
              <wp:posOffset>-1168400</wp:posOffset>
            </wp:positionV>
            <wp:extent cx="2296160" cy="1511935"/>
            <wp:effectExtent l="0" t="0" r="889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296160" cy="1511935"/>
                    </a:xfrm>
                    <a:prstGeom prst="rect">
                      <a:avLst/>
                    </a:prstGeom>
                  </pic:spPr>
                </pic:pic>
              </a:graphicData>
            </a:graphic>
          </wp:anchor>
        </w:drawing>
      </w:r>
    </w:p>
    <w:p w14:paraId="483A3E8B" w14:textId="77777777" w:rsidR="0071172D" w:rsidRDefault="0071172D"/>
    <w:tbl>
      <w:tblPr>
        <w:tblStyle w:val="Tabel-Gitter"/>
        <w:tblW w:w="8615" w:type="dxa"/>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615"/>
      </w:tblGrid>
      <w:tr w:rsidR="00640BD0" w:rsidRPr="00654EB5" w14:paraId="03FD385A" w14:textId="77777777" w:rsidTr="0004596A">
        <w:trPr>
          <w:trHeight w:hRule="exact" w:val="2381"/>
        </w:trPr>
        <w:tc>
          <w:tcPr>
            <w:tcW w:w="8615" w:type="dxa"/>
          </w:tcPr>
          <w:p w14:paraId="527C4DE9" w14:textId="775898A7" w:rsidR="00871DBD" w:rsidRPr="00BA16E7" w:rsidRDefault="00DA6451" w:rsidP="002557F3">
            <w:pPr>
              <w:pStyle w:val="HEADLINES"/>
            </w:pPr>
            <w:ins w:id="0" w:author="Forfatter">
              <w:r>
                <w:rPr>
                  <w:noProof/>
                  <w:sz w:val="40"/>
                  <w:szCs w:val="40"/>
                  <w:lang w:eastAsia="en-GB"/>
                </w:rPr>
                <w:drawing>
                  <wp:anchor distT="0" distB="0" distL="114300" distR="114300" simplePos="0" relativeHeight="251661312" behindDoc="0" locked="0" layoutInCell="0" allowOverlap="1" wp14:anchorId="4B132D99" wp14:editId="631F2670">
                    <wp:simplePos x="0" y="0"/>
                    <wp:positionH relativeFrom="column">
                      <wp:posOffset>4559300</wp:posOffset>
                    </wp:positionH>
                    <wp:positionV relativeFrom="paragraph">
                      <wp:posOffset>-503555</wp:posOffset>
                    </wp:positionV>
                    <wp:extent cx="1440000" cy="1440000"/>
                    <wp:effectExtent l="0" t="0" r="8255"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2"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ins>
            <w:r w:rsidR="00D84D0A" w:rsidRPr="00BA16E7">
              <w:t>Staff costs</w:t>
            </w:r>
          </w:p>
          <w:p w14:paraId="05C5C0EF" w14:textId="4FEED1E8" w:rsidR="00541721" w:rsidRPr="00BA16E7" w:rsidRDefault="00D84D0A" w:rsidP="00541721">
            <w:pPr>
              <w:pStyle w:val="SUBHEADLINES"/>
            </w:pPr>
            <w:r w:rsidRPr="00BA16E7">
              <w:t>Fact sheet</w:t>
            </w:r>
            <w:r w:rsidR="00DF33C2" w:rsidRPr="00BA16E7">
              <w:t xml:space="preserve"> on</w:t>
            </w:r>
            <w:r w:rsidR="000E39BE">
              <w:t xml:space="preserve"> the</w:t>
            </w:r>
            <w:r w:rsidR="00DF33C2" w:rsidRPr="00BA16E7">
              <w:t xml:space="preserve"> eligibility of staff costs</w:t>
            </w:r>
            <w:r w:rsidRPr="00BA16E7">
              <w:rPr>
                <w:rStyle w:val="Fodnotehenvisning"/>
              </w:rPr>
              <w:footnoteReference w:id="2"/>
            </w:r>
          </w:p>
          <w:p w14:paraId="0E8749C6" w14:textId="027255F7" w:rsidR="00FF4775" w:rsidRPr="00654EB5" w:rsidRDefault="00027394" w:rsidP="00541721">
            <w:pPr>
              <w:pStyle w:val="SUBHEADLINES"/>
            </w:pPr>
            <w:r>
              <w:t>February</w:t>
            </w:r>
            <w:r w:rsidRPr="00654EB5">
              <w:t xml:space="preserve"> </w:t>
            </w:r>
            <w:r w:rsidR="00D84D0A" w:rsidRPr="00654EB5">
              <w:t>20</w:t>
            </w:r>
            <w:r w:rsidR="000824AB" w:rsidRPr="00654EB5">
              <w:t>2</w:t>
            </w:r>
            <w:r w:rsidR="007824B7">
              <w:t>2</w:t>
            </w:r>
          </w:p>
          <w:p w14:paraId="7725E633" w14:textId="4A72089D" w:rsidR="00541721" w:rsidRPr="00654EB5" w:rsidRDefault="00541721" w:rsidP="00541721"/>
        </w:tc>
      </w:tr>
    </w:tbl>
    <w:p w14:paraId="2467980F" w14:textId="480D4A29" w:rsidR="00541721" w:rsidRPr="00654EB5" w:rsidRDefault="00D84D0A" w:rsidP="00FB33DF">
      <w:pPr>
        <w:pStyle w:val="BOLDStandardBLUE"/>
      </w:pPr>
      <w:r w:rsidRPr="00654EB5">
        <w:t>Definition</w:t>
      </w:r>
    </w:p>
    <w:p w14:paraId="48F1A3C9" w14:textId="77777777" w:rsidR="00654EB5" w:rsidRPr="00654EB5" w:rsidRDefault="00654EB5" w:rsidP="00251921"/>
    <w:p w14:paraId="6D101E51" w14:textId="4807FC55" w:rsidR="00D84D0A" w:rsidRPr="00654EB5" w:rsidRDefault="004D64F5" w:rsidP="00DF33C2">
      <w:pPr>
        <w:jc w:val="both"/>
      </w:pPr>
      <w:r w:rsidRPr="00654EB5">
        <w:t>Staff costs cover</w:t>
      </w:r>
      <w:r w:rsidR="00D84D0A" w:rsidRPr="00654EB5">
        <w:t xml:space="preserve"> costs of staff members employed by the partner organisation who are</w:t>
      </w:r>
      <w:r w:rsidR="0066182A" w:rsidRPr="00654EB5">
        <w:t xml:space="preserve"> directly</w:t>
      </w:r>
      <w:r w:rsidR="00D84D0A" w:rsidRPr="00654EB5">
        <w:t xml:space="preserve"> work</w:t>
      </w:r>
      <w:r w:rsidR="0066182A" w:rsidRPr="00654EB5">
        <w:t>ing</w:t>
      </w:r>
      <w:r w:rsidR="00D84D0A" w:rsidRPr="00654EB5">
        <w:t xml:space="preserve"> on the project</w:t>
      </w:r>
      <w:r w:rsidR="00654EB5">
        <w:t>.</w:t>
      </w:r>
      <w:r w:rsidR="00AB0E43">
        <w:t xml:space="preserve"> </w:t>
      </w:r>
      <w:r w:rsidR="00727691" w:rsidRPr="00654EB5">
        <w:t>Staff costs include</w:t>
      </w:r>
      <w:r w:rsidR="007F2826">
        <w:t xml:space="preserve"> salary payments and other costs directly linked to salary payments</w:t>
      </w:r>
      <w:r w:rsidR="00EC3D2E">
        <w:t>,</w:t>
      </w:r>
      <w:r w:rsidR="007F2826">
        <w:t xml:space="preserve"> and paid by the employer (such as employment taxes and social security</w:t>
      </w:r>
      <w:r w:rsidR="00EC3D2E">
        <w:t>,</w:t>
      </w:r>
      <w:r w:rsidR="007F2826">
        <w:t xml:space="preserve"> including pensions)</w:t>
      </w:r>
      <w:r w:rsidR="00CB3136" w:rsidRPr="00654EB5">
        <w:t xml:space="preserve"> </w:t>
      </w:r>
      <w:r w:rsidR="00D84D0A" w:rsidRPr="00654EB5">
        <w:t>in line with the employment/</w:t>
      </w:r>
      <w:r w:rsidR="00727691" w:rsidRPr="00654EB5">
        <w:t xml:space="preserve"> </w:t>
      </w:r>
      <w:r w:rsidR="00D84D0A" w:rsidRPr="00654EB5">
        <w:t>work contract</w:t>
      </w:r>
      <w:r w:rsidR="0031647F">
        <w:rPr>
          <w:rStyle w:val="Fodnotehenvisning"/>
        </w:rPr>
        <w:footnoteReference w:id="3"/>
      </w:r>
      <w:r w:rsidR="004B4A52">
        <w:t xml:space="preserve"> or other document</w:t>
      </w:r>
      <w:r w:rsidR="002557F3">
        <w:t>s</w:t>
      </w:r>
      <w:r w:rsidR="004B4A52">
        <w:rPr>
          <w:rStyle w:val="Fodnotehenvisning"/>
        </w:rPr>
        <w:footnoteReference w:id="4"/>
      </w:r>
      <w:r w:rsidR="00CB3136" w:rsidRPr="00654EB5">
        <w:t xml:space="preserve">. </w:t>
      </w:r>
      <w:r w:rsidR="00D84D0A" w:rsidRPr="00654EB5">
        <w:t xml:space="preserve"> </w:t>
      </w:r>
    </w:p>
    <w:p w14:paraId="1E67F816" w14:textId="5BEA4292" w:rsidR="00673407" w:rsidRDefault="00673407" w:rsidP="00DF33C2">
      <w:pPr>
        <w:jc w:val="both"/>
      </w:pPr>
    </w:p>
    <w:p w14:paraId="4508B76D" w14:textId="77777777" w:rsidR="00FB33DF" w:rsidRPr="00654EB5" w:rsidRDefault="00FB33DF" w:rsidP="00DF33C2">
      <w:pPr>
        <w:jc w:val="both"/>
      </w:pPr>
    </w:p>
    <w:p w14:paraId="1645FB15" w14:textId="77777777" w:rsidR="00643EE7" w:rsidRPr="00654EB5" w:rsidRDefault="00643EE7" w:rsidP="00FB33DF">
      <w:pPr>
        <w:pStyle w:val="BOLDStandardBLUE"/>
      </w:pPr>
      <w:r w:rsidRPr="00654EB5">
        <w:t>Legal references</w:t>
      </w:r>
    </w:p>
    <w:p w14:paraId="15BE09AE" w14:textId="77777777" w:rsidR="00643EE7" w:rsidRPr="00BA16E7" w:rsidRDefault="00643EE7" w:rsidP="00643EE7">
      <w:pPr>
        <w:jc w:val="both"/>
      </w:pPr>
    </w:p>
    <w:p w14:paraId="6C8A7A8D" w14:textId="389E66DB" w:rsidR="0073778E" w:rsidRDefault="00643EE7" w:rsidP="00DF33C2">
      <w:pPr>
        <w:jc w:val="both"/>
      </w:pPr>
      <w:r w:rsidRPr="00BA16E7">
        <w:t xml:space="preserve">A list of cost elements covered by the staff category of costs is provided in </w:t>
      </w:r>
      <w:r w:rsidR="007F2826">
        <w:t>Article 39</w:t>
      </w:r>
      <w:r w:rsidRPr="00BA16E7">
        <w:t xml:space="preserve"> </w:t>
      </w:r>
      <w:r w:rsidR="001202F3">
        <w:t xml:space="preserve">of </w:t>
      </w:r>
      <w:r w:rsidR="001202F3" w:rsidRPr="007824B7">
        <w:t>Regulation (EU) No 2021/1059</w:t>
      </w:r>
      <w:r w:rsidR="001202F3">
        <w:t xml:space="preserve"> (</w:t>
      </w:r>
      <w:proofErr w:type="spellStart"/>
      <w:r w:rsidRPr="00BA16E7">
        <w:t>Interreg</w:t>
      </w:r>
      <w:proofErr w:type="spellEnd"/>
      <w:r w:rsidRPr="00BA16E7">
        <w:t xml:space="preserve"> Regulation</w:t>
      </w:r>
      <w:r w:rsidR="001202F3">
        <w:t>)</w:t>
      </w:r>
      <w:r w:rsidRPr="00654EB5">
        <w:t xml:space="preserve">. </w:t>
      </w:r>
    </w:p>
    <w:p w14:paraId="3146D09F" w14:textId="77777777" w:rsidR="007F2826" w:rsidRDefault="007F2826" w:rsidP="00DF33C2">
      <w:pPr>
        <w:jc w:val="both"/>
      </w:pPr>
    </w:p>
    <w:p w14:paraId="577895F6" w14:textId="70B69171" w:rsidR="00FB33DF" w:rsidRDefault="00643EE7" w:rsidP="00FB33DF">
      <w:pPr>
        <w:jc w:val="both"/>
      </w:pPr>
      <w:r w:rsidRPr="00654EB5">
        <w:t xml:space="preserve">Staff costs consist of gross employment costs of staff employed by the </w:t>
      </w:r>
      <w:proofErr w:type="spellStart"/>
      <w:r w:rsidRPr="00654EB5">
        <w:t>Interreg</w:t>
      </w:r>
      <w:proofErr w:type="spellEnd"/>
      <w:r w:rsidRPr="00654EB5">
        <w:t xml:space="preserve"> partner in one of the following ways:</w:t>
      </w:r>
    </w:p>
    <w:p w14:paraId="26F67E49" w14:textId="77777777" w:rsidR="00FB33DF" w:rsidRDefault="00FB33DF" w:rsidP="00FB33DF">
      <w:pPr>
        <w:jc w:val="both"/>
      </w:pPr>
    </w:p>
    <w:p w14:paraId="074CE060" w14:textId="330FD4C9" w:rsidR="00FB33DF" w:rsidRDefault="00FB33DF" w:rsidP="00FB33DF">
      <w:pPr>
        <w:jc w:val="both"/>
      </w:pPr>
      <w:r>
        <w:t xml:space="preserve">    </w:t>
      </w:r>
      <w:r w:rsidR="00643EE7" w:rsidRPr="00D8704B">
        <w:t>a)</w:t>
      </w:r>
      <w:r w:rsidR="007F2826">
        <w:t xml:space="preserve"> </w:t>
      </w:r>
      <w:r w:rsidR="00643EE7" w:rsidRPr="00D8704B">
        <w:t>full</w:t>
      </w:r>
      <w:r w:rsidR="003B20CA">
        <w:t>-</w:t>
      </w:r>
      <w:r w:rsidR="00643EE7" w:rsidRPr="00D8704B">
        <w:t>time;</w:t>
      </w:r>
    </w:p>
    <w:p w14:paraId="519E7A1F" w14:textId="027F99CC" w:rsidR="00643EE7" w:rsidRPr="00D8704B" w:rsidRDefault="00FB33DF" w:rsidP="00FB33DF">
      <w:pPr>
        <w:jc w:val="both"/>
      </w:pPr>
      <w:r>
        <w:t xml:space="preserve">    </w:t>
      </w:r>
      <w:r w:rsidR="00643EE7" w:rsidRPr="00D8704B">
        <w:t>b)</w:t>
      </w:r>
      <w:r w:rsidR="007F2826">
        <w:t xml:space="preserve"> </w:t>
      </w:r>
      <w:r w:rsidR="00643EE7" w:rsidRPr="00D8704B">
        <w:t>part-time with a fixed percentage of time worked per month;</w:t>
      </w:r>
    </w:p>
    <w:p w14:paraId="47BFC75C" w14:textId="02DFD07B" w:rsidR="00643EE7" w:rsidRPr="00D8704B" w:rsidRDefault="00FB33DF" w:rsidP="00FB33DF">
      <w:pPr>
        <w:jc w:val="both"/>
      </w:pPr>
      <w:r>
        <w:t xml:space="preserve">    </w:t>
      </w:r>
      <w:r w:rsidR="00643EE7" w:rsidRPr="00D8704B">
        <w:t>c)</w:t>
      </w:r>
      <w:r w:rsidR="007F2826">
        <w:t xml:space="preserve"> </w:t>
      </w:r>
      <w:r w:rsidR="00643EE7" w:rsidRPr="00D8704B">
        <w:t>part-time with a flexible number of hours worked per month;</w:t>
      </w:r>
    </w:p>
    <w:p w14:paraId="234FF4EE" w14:textId="3CB60DB4" w:rsidR="00643EE7" w:rsidRDefault="00FB33DF" w:rsidP="00FB33DF">
      <w:pPr>
        <w:jc w:val="both"/>
      </w:pPr>
      <w:r>
        <w:t xml:space="preserve">    </w:t>
      </w:r>
      <w:r w:rsidR="00643EE7" w:rsidRPr="00D8704B">
        <w:t>d)</w:t>
      </w:r>
      <w:r w:rsidR="007F2826">
        <w:t xml:space="preserve"> </w:t>
      </w:r>
      <w:r w:rsidR="00643EE7" w:rsidRPr="00D8704B">
        <w:t>on an hourly basis.</w:t>
      </w:r>
    </w:p>
    <w:p w14:paraId="2F3880D8" w14:textId="25B398C4" w:rsidR="00A879BB" w:rsidRDefault="00A879BB" w:rsidP="00FB33DF">
      <w:pPr>
        <w:jc w:val="both"/>
      </w:pPr>
    </w:p>
    <w:p w14:paraId="4D742680" w14:textId="77777777" w:rsidR="00643EE7" w:rsidRPr="00654EB5" w:rsidRDefault="00643EE7" w:rsidP="00643EE7">
      <w:pPr>
        <w:pStyle w:val="Default"/>
        <w:rPr>
          <w:sz w:val="19"/>
          <w:szCs w:val="19"/>
        </w:rPr>
      </w:pPr>
    </w:p>
    <w:p w14:paraId="0B158B35" w14:textId="31117B45" w:rsidR="00643EE7" w:rsidRDefault="00567018" w:rsidP="00DF33C2">
      <w:pPr>
        <w:jc w:val="both"/>
      </w:pPr>
      <w:r w:rsidRPr="00D55FB1">
        <w:t>The Interact</w:t>
      </w:r>
      <w:r>
        <w:t xml:space="preserve"> tool,</w:t>
      </w:r>
      <w:r w:rsidRPr="00D55FB1">
        <w:t xml:space="preserve"> Matrix of costs</w:t>
      </w:r>
      <w:r>
        <w:rPr>
          <w:rStyle w:val="Fodnotehenvisning"/>
        </w:rPr>
        <w:footnoteReference w:id="5"/>
      </w:r>
      <w:r>
        <w:t>,</w:t>
      </w:r>
      <w:r w:rsidRPr="00D55FB1">
        <w:t xml:space="preserve"> presents further details of eligible and ineligible costs under this cost category.</w:t>
      </w:r>
    </w:p>
    <w:p w14:paraId="70CB4E2C" w14:textId="77777777" w:rsidR="0073778E" w:rsidRPr="00654EB5" w:rsidRDefault="0073778E" w:rsidP="00DF33C2">
      <w:pPr>
        <w:jc w:val="both"/>
      </w:pPr>
    </w:p>
    <w:p w14:paraId="4801919C" w14:textId="228DBBB2" w:rsidR="009048AC" w:rsidRPr="00B80B70" w:rsidRDefault="009048AC" w:rsidP="009048AC">
      <w:pPr>
        <w:pStyle w:val="Default"/>
        <w:rPr>
          <w:rFonts w:ascii="Franklin Gothic Book" w:hAnsi="Franklin Gothic Book" w:cstheme="minorBidi"/>
          <w:color w:val="000000" w:themeColor="text1"/>
          <w:spacing w:val="4"/>
          <w:sz w:val="21"/>
        </w:rPr>
      </w:pPr>
      <w:bookmarkStart w:id="1" w:name="_Hlk82522932"/>
      <w:r>
        <w:rPr>
          <w:rFonts w:ascii="Franklin Gothic Book" w:hAnsi="Franklin Gothic Book" w:cstheme="minorBidi"/>
          <w:color w:val="000000" w:themeColor="text1"/>
          <w:spacing w:val="4"/>
          <w:sz w:val="21"/>
        </w:rPr>
        <w:t>Below</w:t>
      </w:r>
      <w:r w:rsidR="00EC3D2E">
        <w:rPr>
          <w:rFonts w:ascii="Franklin Gothic Book" w:hAnsi="Franklin Gothic Book" w:cstheme="minorBidi"/>
          <w:color w:val="000000" w:themeColor="text1"/>
          <w:spacing w:val="4"/>
          <w:sz w:val="21"/>
        </w:rPr>
        <w:t>,</w:t>
      </w:r>
      <w:r>
        <w:rPr>
          <w:rFonts w:ascii="Franklin Gothic Book" w:hAnsi="Franklin Gothic Book" w:cstheme="minorBidi"/>
          <w:color w:val="000000" w:themeColor="text1"/>
          <w:spacing w:val="4"/>
          <w:sz w:val="21"/>
        </w:rPr>
        <w:t xml:space="preserve"> you will find all articles from CPR and </w:t>
      </w:r>
      <w:proofErr w:type="spellStart"/>
      <w:r>
        <w:rPr>
          <w:rFonts w:ascii="Franklin Gothic Book" w:hAnsi="Franklin Gothic Book" w:cstheme="minorBidi"/>
          <w:color w:val="000000" w:themeColor="text1"/>
          <w:spacing w:val="4"/>
          <w:sz w:val="21"/>
        </w:rPr>
        <w:t>Interreg</w:t>
      </w:r>
      <w:proofErr w:type="spellEnd"/>
      <w:r>
        <w:rPr>
          <w:rFonts w:ascii="Franklin Gothic Book" w:hAnsi="Franklin Gothic Book" w:cstheme="minorBidi"/>
          <w:color w:val="000000" w:themeColor="text1"/>
          <w:spacing w:val="4"/>
          <w:sz w:val="21"/>
        </w:rPr>
        <w:t xml:space="preserve"> Regulation </w:t>
      </w:r>
      <w:r w:rsidRPr="00B80B70">
        <w:rPr>
          <w:rFonts w:ascii="Franklin Gothic Book" w:hAnsi="Franklin Gothic Book" w:cstheme="minorBidi"/>
          <w:color w:val="000000" w:themeColor="text1"/>
          <w:spacing w:val="4"/>
          <w:sz w:val="21"/>
        </w:rPr>
        <w:t xml:space="preserve">applicable for </w:t>
      </w:r>
      <w:r>
        <w:rPr>
          <w:rFonts w:ascii="Franklin Gothic Book" w:hAnsi="Franklin Gothic Book" w:cstheme="minorBidi"/>
          <w:color w:val="000000" w:themeColor="text1"/>
          <w:spacing w:val="4"/>
          <w:sz w:val="21"/>
        </w:rPr>
        <w:t xml:space="preserve">staff </w:t>
      </w:r>
      <w:r w:rsidRPr="00B80B70">
        <w:rPr>
          <w:rFonts w:ascii="Franklin Gothic Book" w:hAnsi="Franklin Gothic Book" w:cstheme="minorBidi"/>
          <w:color w:val="000000" w:themeColor="text1"/>
          <w:spacing w:val="4"/>
          <w:sz w:val="21"/>
        </w:rPr>
        <w:t>costs</w:t>
      </w:r>
      <w:r>
        <w:rPr>
          <w:rFonts w:ascii="Franklin Gothic Book" w:hAnsi="Franklin Gothic Book" w:cstheme="minorBidi"/>
          <w:color w:val="000000" w:themeColor="text1"/>
          <w:spacing w:val="4"/>
          <w:sz w:val="21"/>
        </w:rPr>
        <w:t>, referenced in this fact sheet:</w:t>
      </w:r>
    </w:p>
    <w:bookmarkEnd w:id="1"/>
    <w:p w14:paraId="28487806" w14:textId="4B06E195" w:rsidR="00567018" w:rsidRDefault="00567018" w:rsidP="00DF33C2">
      <w:pPr>
        <w:jc w:val="both"/>
      </w:pPr>
    </w:p>
    <w:p w14:paraId="27C742FF" w14:textId="10CBDAC4" w:rsidR="00567018" w:rsidRDefault="00FB1D7C" w:rsidP="00DF33C2">
      <w:pPr>
        <w:jc w:val="both"/>
        <w:rPr>
          <w:b/>
          <w:bCs/>
        </w:rPr>
      </w:pPr>
      <w:r w:rsidRPr="007824B7">
        <w:rPr>
          <w:b/>
          <w:bCs/>
        </w:rPr>
        <w:t>Regulation (EU) No 2021/1060 -</w:t>
      </w:r>
      <w:r>
        <w:t xml:space="preserve"> </w:t>
      </w:r>
      <w:r w:rsidR="00567018" w:rsidRPr="00FB33DF">
        <w:rPr>
          <w:b/>
          <w:bCs/>
        </w:rPr>
        <w:t>CPR</w:t>
      </w:r>
    </w:p>
    <w:p w14:paraId="7447CDD9" w14:textId="77777777" w:rsidR="00D42E6D" w:rsidRPr="00D42E6D" w:rsidRDefault="00D42E6D" w:rsidP="00DF33C2">
      <w:pPr>
        <w:jc w:val="both"/>
        <w:rPr>
          <w:b/>
          <w:bCs/>
        </w:rPr>
      </w:pPr>
    </w:p>
    <w:p w14:paraId="414F4094" w14:textId="46284CF2" w:rsidR="00567018" w:rsidRPr="00567018" w:rsidRDefault="00567018" w:rsidP="00404D4E">
      <w:pPr>
        <w:pStyle w:val="Listeafsnit"/>
        <w:numPr>
          <w:ilvl w:val="0"/>
          <w:numId w:val="43"/>
        </w:numPr>
        <w:jc w:val="both"/>
        <w:rPr>
          <w:lang w:val="en-US"/>
        </w:rPr>
      </w:pPr>
      <w:r w:rsidRPr="007824B7">
        <w:t>Article 55</w:t>
      </w:r>
      <w:r w:rsidR="00404D4E" w:rsidRPr="007824B7">
        <w:t xml:space="preserve"> – </w:t>
      </w:r>
      <w:r w:rsidRPr="007824B7">
        <w:t>Direct staff costs concerning grants</w:t>
      </w:r>
      <w:r w:rsidR="009048AC" w:rsidRPr="007824B7">
        <w:t>,</w:t>
      </w:r>
    </w:p>
    <w:p w14:paraId="3C6F14BA" w14:textId="6E246EB5" w:rsidR="00FB33DF" w:rsidRPr="00FB33DF" w:rsidRDefault="00567018" w:rsidP="00FB33DF">
      <w:pPr>
        <w:pStyle w:val="Listeafsnit"/>
        <w:numPr>
          <w:ilvl w:val="0"/>
          <w:numId w:val="43"/>
        </w:numPr>
        <w:jc w:val="both"/>
        <w:rPr>
          <w:lang w:val="fr-FR"/>
        </w:rPr>
      </w:pPr>
      <w:r w:rsidRPr="00CA7B23">
        <w:rPr>
          <w:lang w:val="fr-FR"/>
        </w:rPr>
        <w:lastRenderedPageBreak/>
        <w:t>Article 63 – Elig</w:t>
      </w:r>
      <w:r w:rsidR="00FB33DF">
        <w:rPr>
          <w:lang w:val="fr-FR"/>
        </w:rPr>
        <w:t>ibility,</w:t>
      </w:r>
    </w:p>
    <w:p w14:paraId="43A22CBF" w14:textId="2AE38426" w:rsidR="00B515F5" w:rsidRPr="00654EB5" w:rsidRDefault="00B515F5" w:rsidP="00CA7B23">
      <w:pPr>
        <w:pStyle w:val="Listeafsnit"/>
        <w:numPr>
          <w:ilvl w:val="0"/>
          <w:numId w:val="43"/>
        </w:numPr>
        <w:jc w:val="both"/>
      </w:pPr>
      <w:r w:rsidRPr="00CA7B23">
        <w:rPr>
          <w:lang w:val="fr-FR"/>
        </w:rPr>
        <w:t>Article 64 – Non-</w:t>
      </w:r>
      <w:r w:rsidR="00CA7B23">
        <w:rPr>
          <w:lang w:val="fr-FR"/>
        </w:rPr>
        <w:t>eligible costs.</w:t>
      </w:r>
    </w:p>
    <w:p w14:paraId="15A5397D" w14:textId="2ED284D9" w:rsidR="00727691" w:rsidRDefault="00727691" w:rsidP="00DF33C2">
      <w:pPr>
        <w:jc w:val="both"/>
      </w:pPr>
    </w:p>
    <w:p w14:paraId="5D3F43FC" w14:textId="774281CE" w:rsidR="00567018" w:rsidRPr="00FB33DF" w:rsidRDefault="00990BE8" w:rsidP="00DF33C2">
      <w:pPr>
        <w:jc w:val="both"/>
        <w:rPr>
          <w:b/>
          <w:bCs/>
        </w:rPr>
      </w:pPr>
      <w:r w:rsidRPr="007824B7">
        <w:rPr>
          <w:b/>
          <w:bCs/>
        </w:rPr>
        <w:t>Regulation (EU) No 2021/1059</w:t>
      </w:r>
      <w:r>
        <w:t xml:space="preserve"> - </w:t>
      </w:r>
      <w:proofErr w:type="spellStart"/>
      <w:r w:rsidR="00567018" w:rsidRPr="00FB33DF">
        <w:rPr>
          <w:b/>
          <w:bCs/>
        </w:rPr>
        <w:t>Interreg</w:t>
      </w:r>
      <w:proofErr w:type="spellEnd"/>
      <w:r w:rsidR="009048AC" w:rsidRPr="00FB33DF">
        <w:rPr>
          <w:b/>
          <w:bCs/>
        </w:rPr>
        <w:t xml:space="preserve"> Regulation</w:t>
      </w:r>
    </w:p>
    <w:p w14:paraId="5F1655CF" w14:textId="6531DBC3" w:rsidR="00567018" w:rsidRDefault="00567018" w:rsidP="00DF33C2">
      <w:pPr>
        <w:jc w:val="both"/>
        <w:rPr>
          <w:b/>
        </w:rPr>
      </w:pPr>
    </w:p>
    <w:p w14:paraId="22751A5F" w14:textId="44096DE5" w:rsidR="00B515F5" w:rsidRDefault="00B515F5" w:rsidP="00CA7B23">
      <w:pPr>
        <w:pStyle w:val="Default"/>
        <w:numPr>
          <w:ilvl w:val="0"/>
          <w:numId w:val="44"/>
        </w:numPr>
        <w:rPr>
          <w:rFonts w:ascii="Franklin Gothic Book" w:hAnsi="Franklin Gothic Book" w:cstheme="minorBidi"/>
          <w:color w:val="000000" w:themeColor="text1"/>
          <w:spacing w:val="4"/>
          <w:sz w:val="21"/>
        </w:rPr>
      </w:pPr>
      <w:r w:rsidRPr="00B515F5">
        <w:rPr>
          <w:rFonts w:ascii="Franklin Gothic Book" w:hAnsi="Franklin Gothic Book" w:cstheme="minorBidi"/>
          <w:color w:val="000000" w:themeColor="text1"/>
          <w:spacing w:val="4"/>
          <w:sz w:val="21"/>
        </w:rPr>
        <w:t>Article 37 - Rules on eligibility of expenditure</w:t>
      </w:r>
      <w:r>
        <w:rPr>
          <w:rFonts w:ascii="Franklin Gothic Book" w:hAnsi="Franklin Gothic Book" w:cstheme="minorBidi"/>
          <w:color w:val="000000" w:themeColor="text1"/>
          <w:spacing w:val="4"/>
          <w:sz w:val="21"/>
        </w:rPr>
        <w:t>,</w:t>
      </w:r>
    </w:p>
    <w:p w14:paraId="38C9BEF0" w14:textId="567F9211" w:rsidR="00B515F5" w:rsidRPr="00B515F5" w:rsidRDefault="00B515F5" w:rsidP="00CA7B23">
      <w:pPr>
        <w:pStyle w:val="Default"/>
        <w:numPr>
          <w:ilvl w:val="0"/>
          <w:numId w:val="44"/>
        </w:numPr>
        <w:rPr>
          <w:lang w:val="en-US"/>
        </w:rPr>
      </w:pPr>
      <w:r>
        <w:rPr>
          <w:rFonts w:ascii="Franklin Gothic Book" w:hAnsi="Franklin Gothic Book" w:cstheme="minorBidi"/>
          <w:color w:val="000000" w:themeColor="text1"/>
          <w:spacing w:val="4"/>
          <w:sz w:val="21"/>
        </w:rPr>
        <w:t xml:space="preserve">Article 38 - </w:t>
      </w:r>
      <w:r w:rsidRPr="00B515F5">
        <w:rPr>
          <w:rFonts w:ascii="Franklin Gothic Book" w:hAnsi="Franklin Gothic Book" w:cstheme="minorBidi"/>
          <w:color w:val="000000" w:themeColor="text1"/>
          <w:spacing w:val="4"/>
          <w:sz w:val="21"/>
        </w:rPr>
        <w:t>General provisions on eligibility of cost categories</w:t>
      </w:r>
      <w:r>
        <w:rPr>
          <w:rFonts w:ascii="Franklin Gothic Book" w:hAnsi="Franklin Gothic Book" w:cstheme="minorBidi"/>
          <w:color w:val="000000" w:themeColor="text1"/>
          <w:spacing w:val="4"/>
          <w:sz w:val="21"/>
        </w:rPr>
        <w:t>,</w:t>
      </w:r>
    </w:p>
    <w:p w14:paraId="44C8A4AD" w14:textId="04ED662A" w:rsidR="00567018" w:rsidRDefault="00095B75" w:rsidP="00CA7B23">
      <w:pPr>
        <w:pStyle w:val="Listeafsnit"/>
        <w:numPr>
          <w:ilvl w:val="0"/>
          <w:numId w:val="44"/>
        </w:numPr>
        <w:jc w:val="both"/>
      </w:pPr>
      <w:r>
        <w:t>Article 39</w:t>
      </w:r>
      <w:r w:rsidR="009048AC">
        <w:t xml:space="preserve"> </w:t>
      </w:r>
      <w:r>
        <w:t>- Staff costs</w:t>
      </w:r>
      <w:r w:rsidR="009048AC">
        <w:t>.</w:t>
      </w:r>
    </w:p>
    <w:p w14:paraId="68FCA35B" w14:textId="00CF89CF" w:rsidR="00095B75" w:rsidRDefault="00095B75" w:rsidP="00DF33C2">
      <w:pPr>
        <w:jc w:val="both"/>
      </w:pPr>
    </w:p>
    <w:p w14:paraId="34E68851" w14:textId="77777777" w:rsidR="00095B75" w:rsidRPr="00BA16E7" w:rsidRDefault="00095B75" w:rsidP="00DF33C2">
      <w:pPr>
        <w:jc w:val="both"/>
      </w:pPr>
    </w:p>
    <w:p w14:paraId="7E9B2D8C" w14:textId="77777777" w:rsidR="00673407" w:rsidRPr="00D42E6D" w:rsidRDefault="00727691" w:rsidP="00FB33DF">
      <w:pPr>
        <w:pStyle w:val="BOLDStandard"/>
        <w:rPr>
          <w:rFonts w:ascii="Franklin Gothic Demi" w:hAnsi="Franklin Gothic Demi"/>
          <w:b w:val="0"/>
          <w:bCs w:val="0"/>
          <w:color w:val="007BA1" w:themeColor="accent2"/>
        </w:rPr>
      </w:pPr>
      <w:r w:rsidRPr="00D42E6D">
        <w:rPr>
          <w:rFonts w:ascii="Franklin Gothic Demi" w:hAnsi="Franklin Gothic Demi"/>
          <w:b w:val="0"/>
          <w:bCs w:val="0"/>
          <w:color w:val="007BA1" w:themeColor="accent2"/>
        </w:rPr>
        <w:t>General principles</w:t>
      </w:r>
    </w:p>
    <w:p w14:paraId="222F5C75" w14:textId="77777777" w:rsidR="00673407" w:rsidRPr="00BA16E7" w:rsidRDefault="00673407" w:rsidP="00DF33C2">
      <w:pPr>
        <w:jc w:val="both"/>
      </w:pPr>
    </w:p>
    <w:p w14:paraId="41CBDF03" w14:textId="4FB346BB" w:rsidR="00E527F6" w:rsidRPr="00B46E23" w:rsidRDefault="00E527F6" w:rsidP="00E527F6">
      <w:pPr>
        <w:pStyle w:val="Listeafsnit"/>
        <w:numPr>
          <w:ilvl w:val="0"/>
          <w:numId w:val="45"/>
        </w:numPr>
        <w:jc w:val="both"/>
      </w:pPr>
      <w:r w:rsidRPr="00B46E23">
        <w:t xml:space="preserve">Costs must be borne by the partner organisation. </w:t>
      </w:r>
    </w:p>
    <w:p w14:paraId="1C131379" w14:textId="6C555D3A" w:rsidR="006E5C05" w:rsidRDefault="00E527F6" w:rsidP="007824B7">
      <w:pPr>
        <w:pStyle w:val="Listeafsnit"/>
        <w:numPr>
          <w:ilvl w:val="0"/>
          <w:numId w:val="10"/>
        </w:numPr>
        <w:jc w:val="both"/>
      </w:pPr>
      <w:r w:rsidRPr="00B46E23">
        <w:t xml:space="preserve">Principles of sound financial management and cost-efficiency should be applied. </w:t>
      </w:r>
    </w:p>
    <w:p w14:paraId="0DFAAD14" w14:textId="3051B6E6" w:rsidR="00727691" w:rsidRDefault="00727691" w:rsidP="007824B7">
      <w:pPr>
        <w:pStyle w:val="Listeafsnit"/>
        <w:numPr>
          <w:ilvl w:val="0"/>
          <w:numId w:val="10"/>
        </w:numPr>
        <w:jc w:val="both"/>
      </w:pPr>
      <w:r w:rsidRPr="00BA16E7">
        <w:t xml:space="preserve">Staff costs must relate to activities which the partner organisation </w:t>
      </w:r>
      <w:r w:rsidR="00813AD1">
        <w:t>undertakes due to project implementation</w:t>
      </w:r>
      <w:r w:rsidRPr="00BA16E7">
        <w:t>.</w:t>
      </w:r>
    </w:p>
    <w:p w14:paraId="518329CF" w14:textId="77777777" w:rsidR="00DB4BB3" w:rsidRPr="00654EB5" w:rsidRDefault="00DB4BB3" w:rsidP="00DB4BB3">
      <w:pPr>
        <w:pStyle w:val="Listeafsnit"/>
        <w:numPr>
          <w:ilvl w:val="0"/>
          <w:numId w:val="10"/>
        </w:numPr>
        <w:jc w:val="both"/>
      </w:pPr>
      <w:r w:rsidRPr="00654EB5">
        <w:t>The following costs are eligible components of staff costs:</w:t>
      </w:r>
    </w:p>
    <w:p w14:paraId="527B8248" w14:textId="77777777" w:rsidR="00DB4BB3" w:rsidRDefault="00DB4BB3" w:rsidP="00DB4BB3">
      <w:pPr>
        <w:pStyle w:val="Listeafsnit"/>
        <w:numPr>
          <w:ilvl w:val="1"/>
          <w:numId w:val="10"/>
        </w:numPr>
        <w:jc w:val="both"/>
      </w:pPr>
      <w:r w:rsidRPr="00654EB5">
        <w:t>salary payments fixed in the employment document, an appointment decision (in the case of natural persons working for the partner organisation under a contract other than an employment document), or by law;</w:t>
      </w:r>
    </w:p>
    <w:p w14:paraId="562D3CA9" w14:textId="2621B355" w:rsidR="00DB4BB3" w:rsidRPr="00BA16E7" w:rsidRDefault="00DB4BB3" w:rsidP="00DB4BB3">
      <w:pPr>
        <w:pStyle w:val="Listeafsnit"/>
        <w:numPr>
          <w:ilvl w:val="1"/>
          <w:numId w:val="10"/>
        </w:numPr>
        <w:jc w:val="both"/>
      </w:pPr>
      <w:r w:rsidRPr="008E1546">
        <w:t>any other costs directly linked to the salary payments, incurred and paid by the employer (e.g.</w:t>
      </w:r>
      <w:r>
        <w:t>,</w:t>
      </w:r>
      <w:r w:rsidRPr="008E1546">
        <w:t xml:space="preserve"> employment taxes and social security</w:t>
      </w:r>
      <w:r w:rsidR="00FE08A2">
        <w:t>,</w:t>
      </w:r>
      <w:r w:rsidRPr="008E1546">
        <w:t xml:space="preserve"> including pensions)</w:t>
      </w:r>
      <w:r w:rsidR="00FE08A2">
        <w:t>,</w:t>
      </w:r>
      <w:r w:rsidRPr="008E1546">
        <w:t xml:space="preserve">   in accordance with the legislation and standard practices in the country and/or organisation.</w:t>
      </w:r>
    </w:p>
    <w:p w14:paraId="7ACE227B" w14:textId="7107D634" w:rsidR="00DB4BB3" w:rsidRPr="00BA16E7" w:rsidRDefault="00DB4BB3" w:rsidP="00DB4BB3">
      <w:pPr>
        <w:pStyle w:val="Listeafsnit"/>
        <w:numPr>
          <w:ilvl w:val="0"/>
          <w:numId w:val="10"/>
        </w:numPr>
        <w:jc w:val="both"/>
      </w:pPr>
      <w:r w:rsidRPr="00BA16E7">
        <w:t xml:space="preserve">Costs are only eligible if they are not recoverable by the employer. </w:t>
      </w:r>
    </w:p>
    <w:p w14:paraId="510DCC55" w14:textId="54E593B5" w:rsidR="00DB4BB3" w:rsidRPr="00654EB5" w:rsidRDefault="00CD373F" w:rsidP="00DB4BB3">
      <w:pPr>
        <w:pStyle w:val="Listeafsnit"/>
        <w:numPr>
          <w:ilvl w:val="0"/>
          <w:numId w:val="10"/>
        </w:numPr>
        <w:jc w:val="both"/>
      </w:pPr>
      <w:r>
        <w:t>B</w:t>
      </w:r>
      <w:r w:rsidR="00DB4BB3" w:rsidRPr="00BA16E7">
        <w:t>enefits linked to salary payments are eligible if they are in line with the employment policy of the partner organisation</w:t>
      </w:r>
      <w:r w:rsidR="00FE08A2">
        <w:t>;</w:t>
      </w:r>
      <w:r w:rsidR="00DB4BB3" w:rsidRPr="00BA16E7">
        <w:t xml:space="preserve"> e.g.</w:t>
      </w:r>
      <w:r w:rsidR="00DB4BB3" w:rsidRPr="00D8704B">
        <w:t>,</w:t>
      </w:r>
      <w:r w:rsidR="00DB4BB3" w:rsidRPr="00BA16E7">
        <w:t xml:space="preserve"> lunch vouchers, bonus payments, relocation benefits</w:t>
      </w:r>
      <w:r w:rsidR="00DB4BB3" w:rsidRPr="00654EB5">
        <w:rPr>
          <w:rStyle w:val="Fodnotehenvisning"/>
        </w:rPr>
        <w:footnoteReference w:id="6"/>
      </w:r>
      <w:r w:rsidR="00DB4BB3" w:rsidRPr="00654EB5">
        <w:t xml:space="preserve">.  </w:t>
      </w:r>
    </w:p>
    <w:p w14:paraId="1964B844" w14:textId="00492D9D" w:rsidR="00DB4BB3" w:rsidRPr="00654EB5" w:rsidRDefault="00DB4BB3" w:rsidP="00DB4BB3">
      <w:pPr>
        <w:pStyle w:val="Listeafsnit"/>
        <w:numPr>
          <w:ilvl w:val="0"/>
          <w:numId w:val="10"/>
        </w:numPr>
        <w:jc w:val="both"/>
      </w:pPr>
      <w:r w:rsidRPr="00654EB5">
        <w:t xml:space="preserve">Holidays resulting from </w:t>
      </w:r>
      <w:r w:rsidR="00FE08A2">
        <w:t xml:space="preserve">the employer's </w:t>
      </w:r>
      <w:r w:rsidRPr="00654EB5">
        <w:t>normal obligations are eligible. The</w:t>
      </w:r>
      <w:r w:rsidR="003B2A64">
        <w:t>y</w:t>
      </w:r>
      <w:r w:rsidRPr="00654EB5">
        <w:t xml:space="preserve"> form part of the gross employment cost.</w:t>
      </w:r>
    </w:p>
    <w:p w14:paraId="7969DACF" w14:textId="47FDC4F2" w:rsidR="00DB4BB3" w:rsidRDefault="00DB4BB3" w:rsidP="00DB4BB3">
      <w:pPr>
        <w:pStyle w:val="Listeafsnit"/>
        <w:numPr>
          <w:ilvl w:val="0"/>
          <w:numId w:val="10"/>
        </w:numPr>
        <w:jc w:val="both"/>
      </w:pPr>
      <w:r w:rsidRPr="00654EB5">
        <w:t>Overtime is eligible, provided it is in line with the national legislation and the employment policy of the partner organisation, and it is actually pai</w:t>
      </w:r>
      <w:r w:rsidRPr="008E1546">
        <w:t>d to the staff member.</w:t>
      </w:r>
    </w:p>
    <w:p w14:paraId="639FE083" w14:textId="333867A7" w:rsidR="00727691" w:rsidRDefault="00727691" w:rsidP="00095B75">
      <w:pPr>
        <w:pStyle w:val="Listeafsnit"/>
        <w:numPr>
          <w:ilvl w:val="0"/>
          <w:numId w:val="10"/>
        </w:numPr>
        <w:jc w:val="both"/>
      </w:pPr>
      <w:r w:rsidRPr="00BA16E7">
        <w:t>Overheads and any other office and administrati</w:t>
      </w:r>
      <w:r w:rsidR="007F2826">
        <w:t>ve</w:t>
      </w:r>
      <w:r w:rsidRPr="00BA16E7">
        <w:t xml:space="preserve"> costs</w:t>
      </w:r>
      <w:r w:rsidR="00624AFF">
        <w:t>,</w:t>
      </w:r>
      <w:r w:rsidR="00095B75">
        <w:t xml:space="preserve"> d</w:t>
      </w:r>
      <w:r w:rsidR="00095B75" w:rsidRPr="00654EB5">
        <w:t xml:space="preserve">aily allowances and any other travel and accommodation </w:t>
      </w:r>
      <w:r w:rsidR="00DB4BB3" w:rsidRPr="00654EB5">
        <w:t>costs</w:t>
      </w:r>
      <w:r w:rsidR="00DB4BB3">
        <w:t xml:space="preserve"> </w:t>
      </w:r>
      <w:r w:rsidR="00DB4BB3" w:rsidRPr="00BA16E7">
        <w:t>cannot</w:t>
      </w:r>
      <w:r w:rsidRPr="00BA16E7">
        <w:t xml:space="preserve"> be included under this </w:t>
      </w:r>
      <w:r w:rsidR="002E0CFE" w:rsidRPr="00BA16E7">
        <w:t>cost cate</w:t>
      </w:r>
      <w:r w:rsidR="002E0CFE" w:rsidRPr="00654EB5">
        <w:t>gory</w:t>
      </w:r>
      <w:r w:rsidRPr="00654EB5">
        <w:t>.</w:t>
      </w:r>
    </w:p>
    <w:p w14:paraId="7501FF1D" w14:textId="72E1348D" w:rsidR="00624AFF" w:rsidRPr="0077137E" w:rsidRDefault="00624AFF" w:rsidP="00DF33C2">
      <w:pPr>
        <w:pStyle w:val="Listeafsnit"/>
        <w:numPr>
          <w:ilvl w:val="0"/>
          <w:numId w:val="10"/>
        </w:numPr>
        <w:jc w:val="both"/>
      </w:pPr>
      <w:r w:rsidRPr="00B852EA">
        <w:t xml:space="preserve">Costs of </w:t>
      </w:r>
      <w:r>
        <w:t>staff</w:t>
      </w:r>
      <w:r w:rsidRPr="00B852EA">
        <w:t xml:space="preserve"> are eligible if no other EU funds have contributed towards financing of the same expenditure item</w:t>
      </w:r>
      <w:r>
        <w:rPr>
          <w:lang w:val="en-US"/>
        </w:rPr>
        <w:t>;</w:t>
      </w:r>
      <w:r w:rsidRPr="0037546B">
        <w:rPr>
          <w:lang w:val="en-US"/>
        </w:rPr>
        <w:t xml:space="preserve"> i.e.</w:t>
      </w:r>
      <w:r>
        <w:rPr>
          <w:lang w:val="en-US"/>
        </w:rPr>
        <w:t>,</w:t>
      </w:r>
      <w:r w:rsidRPr="0037546B">
        <w:rPr>
          <w:lang w:val="en-US"/>
        </w:rPr>
        <w:t xml:space="preserve"> no double</w:t>
      </w:r>
      <w:r w:rsidR="00FE08A2">
        <w:rPr>
          <w:lang w:val="en-US"/>
        </w:rPr>
        <w:t>-</w:t>
      </w:r>
      <w:r w:rsidRPr="0037546B">
        <w:rPr>
          <w:lang w:val="en-US"/>
        </w:rPr>
        <w:t xml:space="preserve">financing is permissible (Article </w:t>
      </w:r>
      <w:r>
        <w:rPr>
          <w:lang w:val="en-US"/>
        </w:rPr>
        <w:t>63</w:t>
      </w:r>
      <w:r w:rsidRPr="0037546B">
        <w:rPr>
          <w:lang w:val="en-US"/>
        </w:rPr>
        <w:t>(</w:t>
      </w:r>
      <w:r>
        <w:rPr>
          <w:lang w:val="en-US"/>
        </w:rPr>
        <w:t>9</w:t>
      </w:r>
      <w:r w:rsidRPr="0037546B">
        <w:rPr>
          <w:lang w:val="en-US"/>
        </w:rPr>
        <w:t xml:space="preserve">) </w:t>
      </w:r>
      <w:r>
        <w:rPr>
          <w:lang w:val="en-US"/>
        </w:rPr>
        <w:t>CPR)</w:t>
      </w:r>
      <w:r w:rsidRPr="0037546B">
        <w:rPr>
          <w:lang w:val="en-US"/>
        </w:rPr>
        <w:t>.</w:t>
      </w:r>
    </w:p>
    <w:p w14:paraId="08BAC3BA" w14:textId="6170535B" w:rsidR="003E3821" w:rsidRDefault="003E3821" w:rsidP="006907CB">
      <w:pPr>
        <w:jc w:val="both"/>
      </w:pPr>
    </w:p>
    <w:p w14:paraId="2D3AB090" w14:textId="77777777" w:rsidR="00BA4882" w:rsidRDefault="00BA4882" w:rsidP="006907CB">
      <w:pPr>
        <w:jc w:val="both"/>
      </w:pPr>
    </w:p>
    <w:p w14:paraId="77075BBD" w14:textId="02E4142E" w:rsidR="00BA4882" w:rsidRPr="00AB0E43" w:rsidRDefault="00BA4882" w:rsidP="00BA4882">
      <w:pPr>
        <w:rPr>
          <w:rFonts w:ascii="Franklin Gothic Demi" w:hAnsi="Franklin Gothic Demi"/>
          <w:color w:val="007BA1" w:themeColor="accent2"/>
        </w:rPr>
      </w:pPr>
      <w:r w:rsidRPr="00AB0E43">
        <w:rPr>
          <w:rFonts w:ascii="Franklin Gothic Demi" w:hAnsi="Franklin Gothic Demi"/>
          <w:color w:val="007BA1" w:themeColor="accent2"/>
        </w:rPr>
        <w:t>HIT</w:t>
      </w:r>
      <w:r w:rsidR="00CD373F">
        <w:rPr>
          <w:rStyle w:val="Fodnotehenvisning"/>
        </w:rPr>
        <w:footnoteReference w:id="7"/>
      </w:r>
      <w:r w:rsidRPr="00AB0E43">
        <w:rPr>
          <w:rFonts w:ascii="Franklin Gothic Demi" w:hAnsi="Franklin Gothic Demi"/>
          <w:color w:val="007BA1" w:themeColor="accent2"/>
        </w:rPr>
        <w:t xml:space="preserve"> agreements</w:t>
      </w:r>
    </w:p>
    <w:p w14:paraId="63FEA545" w14:textId="481405CF" w:rsidR="00BA4882" w:rsidRDefault="00BA4882" w:rsidP="00BA4882"/>
    <w:p w14:paraId="68A45A98" w14:textId="62AF75AD" w:rsidR="00BA4882" w:rsidRDefault="00894D85" w:rsidP="007824B7">
      <w:pPr>
        <w:jc w:val="both"/>
      </w:pPr>
      <w:r>
        <w:t>A</w:t>
      </w:r>
      <w:r w:rsidR="001F55CB">
        <w:t xml:space="preserve">ll </w:t>
      </w:r>
      <w:r w:rsidR="00487568">
        <w:t xml:space="preserve">staff costs </w:t>
      </w:r>
      <w:r w:rsidR="001F55CB">
        <w:t>options available</w:t>
      </w:r>
      <w:r w:rsidR="00487568">
        <w:t xml:space="preserve"> in </w:t>
      </w:r>
      <w:r w:rsidR="00487568" w:rsidRPr="007824B7">
        <w:t>Regulation (EU) No 2021/1059 will be</w:t>
      </w:r>
      <w:r w:rsidR="00337456">
        <w:t xml:space="preserve"> presented below</w:t>
      </w:r>
      <w:r>
        <w:t xml:space="preserve"> in the fact sheet. However,</w:t>
      </w:r>
      <w:r w:rsidR="00337456">
        <w:t xml:space="preserve"> please keep in mind that </w:t>
      </w:r>
      <w:r>
        <w:t xml:space="preserve">– following a HIT agreement - </w:t>
      </w:r>
      <w:r w:rsidR="00337456">
        <w:t>t</w:t>
      </w:r>
      <w:r w:rsidR="00BA4882" w:rsidRPr="00AB0E43">
        <w:t xml:space="preserve">he staff cost category </w:t>
      </w:r>
      <w:r w:rsidR="00CD373F">
        <w:t>has</w:t>
      </w:r>
      <w:r w:rsidR="00CD373F" w:rsidRPr="00AB0E43">
        <w:t xml:space="preserve"> </w:t>
      </w:r>
      <w:r w:rsidR="00BA4882" w:rsidRPr="00AB0E43">
        <w:t xml:space="preserve">been limited to the use of </w:t>
      </w:r>
      <w:r w:rsidR="00BA4882">
        <w:t>the real costs (</w:t>
      </w:r>
      <w:r w:rsidR="00BA4882" w:rsidRPr="00654EB5">
        <w:t>full</w:t>
      </w:r>
      <w:r w:rsidR="003B20CA">
        <w:t>-</w:t>
      </w:r>
      <w:r w:rsidR="00BA4882" w:rsidRPr="00654EB5">
        <w:t>time</w:t>
      </w:r>
      <w:r w:rsidR="00BA4882">
        <w:t>)</w:t>
      </w:r>
      <w:r w:rsidR="00BA4882" w:rsidRPr="00654EB5">
        <w:t xml:space="preserve">, fixed </w:t>
      </w:r>
      <w:r w:rsidR="00BA4882">
        <w:t>percentage method</w:t>
      </w:r>
      <w:r w:rsidR="00BA4882" w:rsidRPr="00654EB5">
        <w:t xml:space="preserve"> and </w:t>
      </w:r>
      <w:r w:rsidR="00BA4882">
        <w:t>SCOs.</w:t>
      </w:r>
      <w:r w:rsidR="00BA4882" w:rsidRPr="00654EB5">
        <w:t xml:space="preserve"> </w:t>
      </w:r>
    </w:p>
    <w:p w14:paraId="432FB582" w14:textId="77777777" w:rsidR="00BA4882" w:rsidRDefault="00BA4882" w:rsidP="00BA4882"/>
    <w:p w14:paraId="05A9E2D9" w14:textId="2180BD8E" w:rsidR="00BA4882" w:rsidRDefault="00BA4882" w:rsidP="007824B7">
      <w:pPr>
        <w:spacing w:line="240" w:lineRule="auto"/>
        <w:jc w:val="both"/>
      </w:pPr>
      <w:r>
        <w:lastRenderedPageBreak/>
        <w:t>Due to its limitations and difficulties in assessment and implementation, HIT agreed not to use in-kind contribution</w:t>
      </w:r>
      <w:r w:rsidR="00CD373F">
        <w:t>s</w:t>
      </w:r>
      <w:r>
        <w:t xml:space="preserve"> as part of jointly</w:t>
      </w:r>
      <w:r w:rsidR="00FE08A2">
        <w:t>-</w:t>
      </w:r>
      <w:r>
        <w:t>developed rules (and, therefore, documents).</w:t>
      </w:r>
      <w:r w:rsidR="005104F1">
        <w:t xml:space="preserve"> </w:t>
      </w:r>
      <w:r>
        <w:t>There are no further agreements for this cost category according to HIT</w:t>
      </w:r>
      <w:r w:rsidR="00CD373F">
        <w:t>.</w:t>
      </w:r>
      <w:r>
        <w:t xml:space="preserve"> </w:t>
      </w:r>
    </w:p>
    <w:p w14:paraId="1C627D71" w14:textId="6F5E509A" w:rsidR="00C11DD7" w:rsidRPr="00654EB5" w:rsidRDefault="00C11DD7" w:rsidP="00FB33DF">
      <w:pPr>
        <w:pStyle w:val="BOLDStandard"/>
      </w:pPr>
    </w:p>
    <w:p w14:paraId="7A0058C3" w14:textId="791A7AF3" w:rsidR="00727691" w:rsidRPr="008E1546" w:rsidRDefault="00727691" w:rsidP="00FB4D90"/>
    <w:p w14:paraId="7A5A3B87" w14:textId="77777777" w:rsidR="00727691" w:rsidRPr="00654EB5" w:rsidRDefault="00727691" w:rsidP="00FB4D90">
      <w:pPr>
        <w:rPr>
          <w:rFonts w:ascii="Franklin Gothic Demi" w:hAnsi="Franklin Gothic Demi"/>
          <w:color w:val="007BA1" w:themeColor="accent2"/>
        </w:rPr>
      </w:pPr>
      <w:r w:rsidRPr="00654EB5">
        <w:rPr>
          <w:rFonts w:ascii="Franklin Gothic Demi" w:hAnsi="Franklin Gothic Demi"/>
          <w:color w:val="007BA1" w:themeColor="accent2"/>
        </w:rPr>
        <w:t>Reimbursement forms</w:t>
      </w:r>
    </w:p>
    <w:p w14:paraId="72AAB2A2" w14:textId="5DD33831" w:rsidR="00727691" w:rsidRPr="008E1546" w:rsidRDefault="00727691" w:rsidP="00FB4D90"/>
    <w:p w14:paraId="78DA58AA" w14:textId="1DE4BEEF" w:rsidR="00680F0F" w:rsidRDefault="00727691" w:rsidP="00DF33C2">
      <w:pPr>
        <w:jc w:val="both"/>
      </w:pPr>
      <w:r w:rsidRPr="008E1546">
        <w:t xml:space="preserve">Staff costs </w:t>
      </w:r>
      <w:r w:rsidR="0066108F" w:rsidRPr="008E1546">
        <w:t xml:space="preserve">can </w:t>
      </w:r>
      <w:r w:rsidRPr="008E1546">
        <w:t>be</w:t>
      </w:r>
      <w:r w:rsidR="00AE3A9B" w:rsidRPr="008E1546">
        <w:t xml:space="preserve"> reimbursed </w:t>
      </w:r>
      <w:r w:rsidRPr="008E1546">
        <w:t>based on</w:t>
      </w:r>
      <w:r w:rsidR="007F2826">
        <w:t>:</w:t>
      </w:r>
    </w:p>
    <w:p w14:paraId="1993F627" w14:textId="771CD833" w:rsidR="00727691" w:rsidRPr="00D8704B" w:rsidRDefault="00727691" w:rsidP="00DF33C2">
      <w:pPr>
        <w:jc w:val="both"/>
      </w:pPr>
    </w:p>
    <w:p w14:paraId="5C56EF0A" w14:textId="77777777" w:rsidR="00727691" w:rsidRPr="00D8704B" w:rsidRDefault="00727691" w:rsidP="00DF33C2">
      <w:pPr>
        <w:pStyle w:val="Listeafsnit"/>
        <w:numPr>
          <w:ilvl w:val="0"/>
          <w:numId w:val="11"/>
        </w:numPr>
        <w:jc w:val="both"/>
      </w:pPr>
      <w:r w:rsidRPr="00D8704B">
        <w:t>real costs, or</w:t>
      </w:r>
    </w:p>
    <w:p w14:paraId="0E1D274E" w14:textId="24FBE584" w:rsidR="00AE3A9B" w:rsidRDefault="00AE3A9B" w:rsidP="00DF33C2">
      <w:pPr>
        <w:pStyle w:val="Listeafsnit"/>
        <w:numPr>
          <w:ilvl w:val="0"/>
          <w:numId w:val="11"/>
        </w:numPr>
        <w:jc w:val="both"/>
      </w:pPr>
      <w:r w:rsidRPr="00D8704B">
        <w:t>simplified cost options (</w:t>
      </w:r>
      <w:r w:rsidR="007F2826">
        <w:t>SCOs</w:t>
      </w:r>
      <w:r w:rsidRPr="00D8704B">
        <w:t>)</w:t>
      </w:r>
      <w:r w:rsidR="000539BF" w:rsidRPr="00D8704B">
        <w:t>.</w:t>
      </w:r>
    </w:p>
    <w:p w14:paraId="6EA0ADB3" w14:textId="77777777" w:rsidR="00DB4BB3" w:rsidRPr="00D8704B" w:rsidRDefault="00DB4BB3" w:rsidP="00DB4BB3">
      <w:pPr>
        <w:pStyle w:val="Listeafsnit"/>
        <w:jc w:val="both"/>
      </w:pPr>
    </w:p>
    <w:p w14:paraId="46DE426C" w14:textId="1C4413D8" w:rsidR="00727691" w:rsidRDefault="00727691" w:rsidP="00DF33C2">
      <w:pPr>
        <w:jc w:val="both"/>
      </w:pPr>
      <w:r w:rsidRPr="00D8704B">
        <w:t xml:space="preserve">Each partner organisation must decide on the reimbursement form and indicate </w:t>
      </w:r>
      <w:r w:rsidR="00FE08A2">
        <w:t>this</w:t>
      </w:r>
      <w:r w:rsidRPr="00D8704B">
        <w:t xml:space="preserve"> i</w:t>
      </w:r>
      <w:r w:rsidR="004708A7" w:rsidRPr="00D8704B">
        <w:t xml:space="preserve">n the </w:t>
      </w:r>
      <w:r w:rsidR="007F2826">
        <w:t>a</w:t>
      </w:r>
      <w:r w:rsidR="004708A7" w:rsidRPr="00D8704B">
        <w:t xml:space="preserve">pplication </w:t>
      </w:r>
      <w:r w:rsidR="007F2826">
        <w:t>f</w:t>
      </w:r>
      <w:r w:rsidR="004708A7" w:rsidRPr="00D8704B">
        <w:t>orm.</w:t>
      </w:r>
      <w:r w:rsidR="00A25100">
        <w:t xml:space="preserve"> In some case</w:t>
      </w:r>
      <w:r w:rsidR="00CD373F">
        <w:t>s</w:t>
      </w:r>
      <w:r w:rsidR="00A25100">
        <w:t xml:space="preserve">, specific reimbursement forms might be prescribed by the programme, </w:t>
      </w:r>
      <w:r w:rsidR="00FE08A2">
        <w:t xml:space="preserve">but </w:t>
      </w:r>
      <w:r w:rsidR="00A25100">
        <w:t>cannot be chosen by the part</w:t>
      </w:r>
      <w:r w:rsidR="00F419F3">
        <w:t>ner organisation itself.</w:t>
      </w:r>
      <w:r w:rsidR="004708A7" w:rsidRPr="00D8704B">
        <w:t xml:space="preserve"> </w:t>
      </w:r>
      <w:r w:rsidR="001F35C1" w:rsidRPr="00D8704B">
        <w:t>Within the same project, different project partners can choose different options (e.g.</w:t>
      </w:r>
      <w:r w:rsidR="004D64F5" w:rsidRPr="00D8704B">
        <w:t>,</w:t>
      </w:r>
      <w:r w:rsidR="001F35C1" w:rsidRPr="00D8704B">
        <w:t xml:space="preserve"> one partner applies a real cost approach, while another partner chooses </w:t>
      </w:r>
      <w:r w:rsidR="00107D6C">
        <w:t xml:space="preserve">a </w:t>
      </w:r>
      <w:r w:rsidR="001F35C1" w:rsidRPr="00D8704B">
        <w:t>flat rate</w:t>
      </w:r>
      <w:r w:rsidR="00AE6875" w:rsidRPr="00D8704B">
        <w:t>). However, t</w:t>
      </w:r>
      <w:r w:rsidRPr="00D8704B">
        <w:t xml:space="preserve">he same reimbursement option </w:t>
      </w:r>
      <w:r w:rsidR="00C975AA" w:rsidRPr="00D8704B">
        <w:t xml:space="preserve">has to </w:t>
      </w:r>
      <w:r w:rsidRPr="00D8704B">
        <w:t>apply to all staff members of the partner organisation working on the project</w:t>
      </w:r>
      <w:r w:rsidR="00FE08A2">
        <w:t>.</w:t>
      </w:r>
      <w:r w:rsidR="009048AC">
        <w:t xml:space="preserve"> If a programme offers both options for reimbursement (real costs and simplified cost options), the chosen option </w:t>
      </w:r>
      <w:r w:rsidR="002D356B">
        <w:t xml:space="preserve">within cost category/part of the cost category </w:t>
      </w:r>
      <w:r w:rsidR="009048AC">
        <w:t>must be applied</w:t>
      </w:r>
      <w:r w:rsidR="00B506C2">
        <w:t xml:space="preserve"> at the partner level</w:t>
      </w:r>
      <w:r w:rsidR="009048AC">
        <w:t xml:space="preserve"> for the entire duration of the project (</w:t>
      </w:r>
      <w:r w:rsidR="00FE08A2">
        <w:t xml:space="preserve">i.e., </w:t>
      </w:r>
      <w:r w:rsidR="009048AC">
        <w:t xml:space="preserve">changes to a different reimbursement option, </w:t>
      </w:r>
      <w:r w:rsidR="00FE08A2">
        <w:t>such as</w:t>
      </w:r>
      <w:bookmarkStart w:id="2" w:name="_GoBack"/>
      <w:bookmarkEnd w:id="2"/>
      <w:r w:rsidR="009048AC">
        <w:t xml:space="preserve"> from real costs to SCOs or vice versa, are not possible during the project implementation unless </w:t>
      </w:r>
      <w:r w:rsidR="00FE08A2">
        <w:t xml:space="preserve">such changes are </w:t>
      </w:r>
      <w:r w:rsidR="009048AC">
        <w:t xml:space="preserve">justified by a force majeure situation).  </w:t>
      </w:r>
    </w:p>
    <w:p w14:paraId="657BB790" w14:textId="77777777" w:rsidR="00680F0F" w:rsidRPr="00D8704B" w:rsidRDefault="00680F0F" w:rsidP="00DF33C2">
      <w:pPr>
        <w:jc w:val="both"/>
      </w:pPr>
    </w:p>
    <w:p w14:paraId="0186C39D" w14:textId="0972B652" w:rsidR="00DB4BB3" w:rsidRPr="00FA32B2" w:rsidRDefault="00727691" w:rsidP="00FB33DF">
      <w:pPr>
        <w:pStyle w:val="BOLDStandard"/>
        <w:rPr>
          <w:rFonts w:ascii="Franklin Gothic Demi" w:hAnsi="Franklin Gothic Demi"/>
          <w:b w:val="0"/>
          <w:bCs w:val="0"/>
          <w:color w:val="007BA1" w:themeColor="accent2"/>
        </w:rPr>
      </w:pPr>
      <w:r w:rsidRPr="00FA32B2">
        <w:rPr>
          <w:rFonts w:ascii="Franklin Gothic Demi" w:hAnsi="Franklin Gothic Demi"/>
          <w:b w:val="0"/>
          <w:bCs w:val="0"/>
          <w:color w:val="007BA1" w:themeColor="accent2"/>
        </w:rPr>
        <w:t>Real costs</w:t>
      </w:r>
    </w:p>
    <w:p w14:paraId="09486DC6" w14:textId="4BE2BBA5" w:rsidR="00DB4BB3" w:rsidRPr="008E1546" w:rsidRDefault="00DB4BB3" w:rsidP="00DB4BB3">
      <w:pPr>
        <w:jc w:val="both"/>
      </w:pPr>
      <w:r w:rsidRPr="00654EB5">
        <w:rPr>
          <w:noProof/>
          <w:lang w:eastAsia="en-GB"/>
        </w:rPr>
        <mc:AlternateContent>
          <mc:Choice Requires="wps">
            <w:drawing>
              <wp:anchor distT="0" distB="0" distL="114300" distR="114300" simplePos="0" relativeHeight="251658240" behindDoc="0" locked="0" layoutInCell="1" allowOverlap="1" wp14:anchorId="2B100BD7" wp14:editId="21A30F26">
                <wp:simplePos x="0" y="0"/>
                <wp:positionH relativeFrom="margin">
                  <wp:posOffset>0</wp:posOffset>
                </wp:positionH>
                <wp:positionV relativeFrom="paragraph">
                  <wp:posOffset>161290</wp:posOffset>
                </wp:positionV>
                <wp:extent cx="5272405" cy="381000"/>
                <wp:effectExtent l="0" t="0" r="4445" b="0"/>
                <wp:wrapTopAndBottom/>
                <wp:docPr id="2" name="Textfeld 4"/>
                <wp:cNvGraphicFramePr/>
                <a:graphic xmlns:a="http://schemas.openxmlformats.org/drawingml/2006/main">
                  <a:graphicData uri="http://schemas.microsoft.com/office/word/2010/wordprocessingShape">
                    <wps:wsp>
                      <wps:cNvSpPr txBox="1"/>
                      <wps:spPr>
                        <a:xfrm>
                          <a:off x="0" y="0"/>
                          <a:ext cx="5272405" cy="381000"/>
                        </a:xfrm>
                        <a:prstGeom prst="rect">
                          <a:avLst/>
                        </a:prstGeom>
                        <a:solidFill>
                          <a:schemeClr val="accent1"/>
                        </a:solidFill>
                        <a:ln>
                          <a:noFill/>
                        </a:ln>
                        <a:effectLst/>
                      </wps:spPr>
                      <wps:style>
                        <a:lnRef idx="0">
                          <a:schemeClr val="accent1"/>
                        </a:lnRef>
                        <a:fillRef idx="0">
                          <a:schemeClr val="accent1"/>
                        </a:fillRef>
                        <a:effectRef idx="0">
                          <a:schemeClr val="accent1"/>
                        </a:effectRef>
                        <a:fontRef idx="minor">
                          <a:schemeClr val="dk1"/>
                        </a:fontRef>
                      </wps:style>
                      <wps:txbx>
                        <w:txbxContent>
                          <w:p w14:paraId="526AFF53" w14:textId="77777777" w:rsidR="00DB4BB3" w:rsidRDefault="00DB4BB3" w:rsidP="00DB4BB3">
                            <w:r w:rsidRPr="00DB4BB3">
                              <w:rPr>
                                <w:rFonts w:ascii="Franklin Gothic Demi" w:hAnsi="Franklin Gothic Demi"/>
                                <w:color w:val="007BA1" w:themeColor="accent2"/>
                              </w:rPr>
                              <w:t>Staff costs</w:t>
                            </w:r>
                            <w:r w:rsidRPr="00DB4BB3">
                              <w:t xml:space="preserve"> must be calculated individually for each staff member.</w:t>
                            </w:r>
                          </w:p>
                        </w:txbxContent>
                      </wps:txbx>
                      <wps:bodyPr rot="0" spcFirstLastPara="0" vertOverflow="overflow" horzOverflow="overflow" vert="horz" wrap="square" lIns="108000" tIns="108000" rIns="10800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100BD7" id="_x0000_t202" coordsize="21600,21600" o:spt="202" path="m,l,21600r21600,l21600,xe">
                <v:stroke joinstyle="miter"/>
                <v:path gradientshapeok="t" o:connecttype="rect"/>
              </v:shapetype>
              <v:shape id="Textfeld 4" o:spid="_x0000_s1026" type="#_x0000_t202" style="position:absolute;left:0;text-align:left;margin-left:0;margin-top:12.7pt;width:415.15pt;height:30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" fillcolor="#e1e7f7 [3204]" stroked="f">
                <v:textbox inset="3mm,3mm,3mm,3mm">
                  <w:txbxContent>
                    <w:p w14:paraId="526AFF53" w14:textId="77777777" w:rsidR="00DB4BB3" w:rsidRDefault="00DB4BB3" w:rsidP="00DB4BB3">
                      <w:r w:rsidRPr="00DB4BB3">
                        <w:rPr>
                          <w:rFonts w:ascii="Franklin Gothic Demi" w:hAnsi="Franklin Gothic Demi"/>
                          <w:color w:val="007BA1" w:themeColor="accent2"/>
                        </w:rPr>
                        <w:t>Staff costs</w:t>
                      </w:r>
                      <w:r w:rsidRPr="00DB4BB3">
                        <w:t xml:space="preserve"> must be calculated individually for each staff member.</w:t>
                      </w:r>
                    </w:p>
                  </w:txbxContent>
                </v:textbox>
                <w10:wrap type="topAndBottom" anchorx="margin"/>
              </v:shape>
            </w:pict>
          </mc:Fallback>
        </mc:AlternateContent>
      </w:r>
    </w:p>
    <w:p w14:paraId="518564DB" w14:textId="5767DE1C" w:rsidR="00727691" w:rsidRDefault="00EA48C2" w:rsidP="00EA48C2">
      <w:pPr>
        <w:jc w:val="both"/>
      </w:pPr>
      <w:r>
        <w:t xml:space="preserve">Regardless </w:t>
      </w:r>
      <w:r w:rsidR="004933FB">
        <w:t xml:space="preserve">of the </w:t>
      </w:r>
      <w:r>
        <w:t xml:space="preserve">staff engagement in the project </w:t>
      </w:r>
      <w:r w:rsidR="00FC4E22">
        <w:t>(</w:t>
      </w:r>
      <w:r w:rsidR="00FC4E22" w:rsidRPr="00654EB5">
        <w:t>full</w:t>
      </w:r>
      <w:r w:rsidR="003B20CA">
        <w:t>-</w:t>
      </w:r>
      <w:r w:rsidR="00FC4E22" w:rsidRPr="00654EB5">
        <w:t>time, part-time, contracted on an hourly basis</w:t>
      </w:r>
      <w:r w:rsidR="00FC4E22">
        <w:t xml:space="preserve">), </w:t>
      </w:r>
      <w:r w:rsidR="004933FB">
        <w:t xml:space="preserve">the </w:t>
      </w:r>
      <w:r w:rsidR="00FC4E22">
        <w:t xml:space="preserve">employment must be proven by </w:t>
      </w:r>
      <w:r w:rsidR="00680F0F">
        <w:t xml:space="preserve">at least </w:t>
      </w:r>
      <w:r w:rsidR="00FC4E22">
        <w:t>the employment document</w:t>
      </w:r>
      <w:r w:rsidR="00680F0F">
        <w:t>,</w:t>
      </w:r>
      <w:r w:rsidR="00FC4E22">
        <w:t xml:space="preserve"> payslips</w:t>
      </w:r>
      <w:r w:rsidR="00680F0F">
        <w:t xml:space="preserve"> and</w:t>
      </w:r>
      <w:r w:rsidR="00FE08A2">
        <w:t>,</w:t>
      </w:r>
      <w:r w:rsidR="00680F0F">
        <w:t xml:space="preserve"> in </w:t>
      </w:r>
      <w:r w:rsidR="00FE08A2">
        <w:t xml:space="preserve">the </w:t>
      </w:r>
      <w:r w:rsidR="00680F0F">
        <w:t xml:space="preserve">case of </w:t>
      </w:r>
      <w:r w:rsidR="00FE08A2">
        <w:t xml:space="preserve">a </w:t>
      </w:r>
      <w:r w:rsidR="00680F0F">
        <w:t>part</w:t>
      </w:r>
      <w:r w:rsidR="00DD672F">
        <w:t>-</w:t>
      </w:r>
      <w:r w:rsidR="00680F0F">
        <w:t>time or hourly basis</w:t>
      </w:r>
      <w:r w:rsidR="00FE08A2">
        <w:t>,</w:t>
      </w:r>
      <w:r w:rsidR="00680F0F">
        <w:t xml:space="preserve"> other supporting documents</w:t>
      </w:r>
      <w:r w:rsidR="00FC4E22">
        <w:t>.</w:t>
      </w:r>
    </w:p>
    <w:p w14:paraId="7D752191" w14:textId="09023F8C" w:rsidR="00BE456E" w:rsidRDefault="00BE456E" w:rsidP="00EA48C2">
      <w:pPr>
        <w:jc w:val="both"/>
      </w:pPr>
    </w:p>
    <w:p w14:paraId="364CA066" w14:textId="71EBA994" w:rsidR="00DB4BB3" w:rsidRDefault="00DB4BB3" w:rsidP="00EA48C2">
      <w:pPr>
        <w:jc w:val="both"/>
      </w:pPr>
      <w:r w:rsidRPr="00DB4BB3">
        <w:t>Staff costs cover costs</w:t>
      </w:r>
      <w:r w:rsidR="0052020B">
        <w:t xml:space="preserve"> actually</w:t>
      </w:r>
      <w:r w:rsidRPr="00DB4BB3">
        <w:t xml:space="preserve"> incurred and paid out based on a payslip or a document of equivalent probative value. Data from the organisation’s accounting system can be accepted, in line with the controllers’ professional judgement regarding the reliability of the system</w:t>
      </w:r>
      <w:r w:rsidRPr="00DB4BB3">
        <w:rPr>
          <w:rStyle w:val="Fodnotehenvisning"/>
        </w:rPr>
        <w:footnoteReference w:id="8"/>
      </w:r>
      <w:r w:rsidRPr="00DB4BB3">
        <w:rPr>
          <w:rStyle w:val="Fodnotehenvisning"/>
        </w:rPr>
        <w:t>.</w:t>
      </w:r>
    </w:p>
    <w:p w14:paraId="24E84BE3" w14:textId="77777777" w:rsidR="009C2DE1" w:rsidRDefault="009C2DE1" w:rsidP="009C2DE1">
      <w:pPr>
        <w:jc w:val="both"/>
      </w:pPr>
    </w:p>
    <w:p w14:paraId="72FB3B2B" w14:textId="672FE034" w:rsidR="009C2DE1" w:rsidRDefault="009C2DE1" w:rsidP="009C2DE1">
      <w:pPr>
        <w:jc w:val="both"/>
      </w:pPr>
      <w:r>
        <w:t xml:space="preserve">Depending on the type of staff engagement in the project (full-time, part-time, contracted on an hourly basis), </w:t>
      </w:r>
      <w:r w:rsidR="0080124B">
        <w:t xml:space="preserve">the </w:t>
      </w:r>
      <w:r>
        <w:t>staff costs of each individual are calculated as follows.</w:t>
      </w:r>
    </w:p>
    <w:p w14:paraId="2B19CD32" w14:textId="769B4C27" w:rsidR="009C2DE1" w:rsidRDefault="009C2DE1" w:rsidP="009C2DE1"/>
    <w:p w14:paraId="3B338195" w14:textId="214951CC" w:rsidR="009C2DE1" w:rsidRDefault="009C2DE1" w:rsidP="009C2DE1"/>
    <w:tbl>
      <w:tblPr>
        <w:tblStyle w:val="GridTable4-Accent11"/>
        <w:tblW w:w="8992" w:type="dxa"/>
        <w:tblCellMar>
          <w:top w:w="57" w:type="dxa"/>
          <w:bottom w:w="57" w:type="dxa"/>
        </w:tblCellMar>
        <w:tblLook w:val="04A0" w:firstRow="1" w:lastRow="0" w:firstColumn="1" w:lastColumn="0" w:noHBand="0" w:noVBand="1"/>
      </w:tblPr>
      <w:tblGrid>
        <w:gridCol w:w="1838"/>
        <w:gridCol w:w="7154"/>
      </w:tblGrid>
      <w:tr w:rsidR="009C2DE1" w14:paraId="2568CC7D" w14:textId="77777777" w:rsidTr="009C2DE1">
        <w:trPr>
          <w:cnfStyle w:val="100000000000" w:firstRow="1" w:lastRow="0" w:firstColumn="0" w:lastColumn="0" w:oddVBand="0" w:evenVBand="0" w:oddHBand="0"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1838" w:type="dxa"/>
            <w:tcBorders>
              <w:bottom w:val="single" w:sz="18" w:space="0" w:color="FFFFFF"/>
              <w:right w:val="single" w:sz="8" w:space="0" w:color="FFFFFF" w:themeColor="background1"/>
            </w:tcBorders>
            <w:hideMark/>
          </w:tcPr>
          <w:p w14:paraId="17E1B249" w14:textId="77777777" w:rsidR="009C2DE1" w:rsidRPr="00FB33DF" w:rsidRDefault="009C2DE1">
            <w:pPr>
              <w:jc w:val="both"/>
            </w:pPr>
            <w:r w:rsidRPr="00FB33DF">
              <w:t>Engagement in the project</w:t>
            </w:r>
          </w:p>
        </w:tc>
        <w:tc>
          <w:tcPr>
            <w:tcW w:w="7154" w:type="dxa"/>
            <w:tcBorders>
              <w:left w:val="single" w:sz="8" w:space="0" w:color="FFFFFF" w:themeColor="background1"/>
              <w:bottom w:val="single" w:sz="18" w:space="0" w:color="FFFFFF"/>
              <w:right w:val="single" w:sz="8" w:space="0" w:color="FFFFFF" w:themeColor="background1"/>
            </w:tcBorders>
            <w:hideMark/>
          </w:tcPr>
          <w:p w14:paraId="48815A0F" w14:textId="77777777" w:rsidR="009C2DE1" w:rsidRPr="00FB33DF" w:rsidRDefault="009C2DE1">
            <w:pPr>
              <w:jc w:val="both"/>
              <w:cnfStyle w:val="100000000000" w:firstRow="1" w:lastRow="0" w:firstColumn="0" w:lastColumn="0" w:oddVBand="0" w:evenVBand="0" w:oddHBand="0" w:evenHBand="0" w:firstRowFirstColumn="0" w:firstRowLastColumn="0" w:lastRowFirstColumn="0" w:lastRowLastColumn="0"/>
            </w:pPr>
            <w:r w:rsidRPr="00FB33DF">
              <w:t>Calculation methods</w:t>
            </w:r>
          </w:p>
        </w:tc>
      </w:tr>
      <w:tr w:rsidR="009C2DE1" w14:paraId="15D880A8" w14:textId="77777777" w:rsidTr="009C2DE1">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1838" w:type="dxa"/>
            <w:tcBorders>
              <w:top w:val="single" w:sz="18" w:space="0" w:color="FFFFFF"/>
              <w:left w:val="single" w:sz="4" w:space="0" w:color="ECF0FA" w:themeColor="accent1" w:themeTint="99"/>
              <w:bottom w:val="single" w:sz="8" w:space="0" w:color="FFFFFF" w:themeColor="background1"/>
              <w:right w:val="single" w:sz="8" w:space="0" w:color="FFFFFF" w:themeColor="background1"/>
            </w:tcBorders>
          </w:tcPr>
          <w:p w14:paraId="4079A57C" w14:textId="77777777" w:rsidR="009C2DE1" w:rsidRDefault="009C2DE1">
            <w:pPr>
              <w:jc w:val="both"/>
              <w:rPr>
                <w:b w:val="0"/>
              </w:rPr>
            </w:pPr>
          </w:p>
          <w:p w14:paraId="15CE6A3B" w14:textId="77777777" w:rsidR="009C2DE1" w:rsidRDefault="009C2DE1">
            <w:pPr>
              <w:jc w:val="both"/>
              <w:rPr>
                <w:b w:val="0"/>
              </w:rPr>
            </w:pPr>
          </w:p>
          <w:p w14:paraId="723F7F51" w14:textId="51FDA077" w:rsidR="009C2DE1" w:rsidRDefault="009C2DE1">
            <w:pPr>
              <w:jc w:val="both"/>
              <w:rPr>
                <w:lang w:val="en-US"/>
              </w:rPr>
            </w:pPr>
            <w:r w:rsidRPr="00FB33DF">
              <w:rPr>
                <w:b w:val="0"/>
                <w:bCs w:val="0"/>
              </w:rPr>
              <w:lastRenderedPageBreak/>
              <w:t>Full-time</w:t>
            </w:r>
          </w:p>
        </w:tc>
        <w:tc>
          <w:tcPr>
            <w:tcW w:w="7154" w:type="dxa"/>
            <w:tcBorders>
              <w:top w:val="single" w:sz="18" w:space="0" w:color="FFFFFF"/>
              <w:left w:val="single" w:sz="8" w:space="0" w:color="FFFFFF" w:themeColor="background1"/>
              <w:bottom w:val="single" w:sz="8" w:space="0" w:color="FFFFFF" w:themeColor="background1"/>
              <w:right w:val="single" w:sz="8" w:space="0" w:color="FFFFFF" w:themeColor="background1"/>
            </w:tcBorders>
          </w:tcPr>
          <w:p w14:paraId="09044A9A" w14:textId="77777777" w:rsidR="009C2DE1" w:rsidRDefault="009C2DE1">
            <w:pPr>
              <w:jc w:val="both"/>
              <w:cnfStyle w:val="000000100000" w:firstRow="0" w:lastRow="0" w:firstColumn="0" w:lastColumn="0" w:oddVBand="0" w:evenVBand="0" w:oddHBand="1" w:evenHBand="0" w:firstRowFirstColumn="0" w:firstRowLastColumn="0" w:lastRowFirstColumn="0" w:lastRowLastColumn="0"/>
            </w:pPr>
            <w:r>
              <w:lastRenderedPageBreak/>
              <w:t>An individual dedicates 100% of his/her working time to the project.</w:t>
            </w:r>
          </w:p>
          <w:p w14:paraId="04AEB94F" w14:textId="77777777" w:rsidR="009C2DE1" w:rsidRDefault="009C2DE1">
            <w:pPr>
              <w:jc w:val="both"/>
              <w:cnfStyle w:val="000000100000" w:firstRow="0" w:lastRow="0" w:firstColumn="0" w:lastColumn="0" w:oddVBand="0" w:evenVBand="0" w:oddHBand="1" w:evenHBand="0" w:firstRowFirstColumn="0" w:firstRowLastColumn="0" w:lastRowFirstColumn="0" w:lastRowLastColumn="0"/>
            </w:pPr>
          </w:p>
          <w:p w14:paraId="3E07CA7D" w14:textId="77777777" w:rsidR="009C2DE1" w:rsidRPr="000B64E0" w:rsidRDefault="009C2DE1">
            <w:pPr>
              <w:jc w:val="both"/>
              <w:cnfStyle w:val="000000100000" w:firstRow="0" w:lastRow="0" w:firstColumn="0" w:lastColumn="0" w:oddVBand="0" w:evenVBand="0" w:oddHBand="1" w:evenHBand="0" w:firstRowFirstColumn="0" w:firstRowLastColumn="0" w:lastRowFirstColumn="0" w:lastRowLastColumn="0"/>
              <w:rPr>
                <w:i/>
                <w:iCs/>
              </w:rPr>
            </w:pPr>
            <w:r w:rsidRPr="000B64E0">
              <w:rPr>
                <w:i/>
                <w:iCs/>
              </w:rPr>
              <w:lastRenderedPageBreak/>
              <w:t>Staff costs = Total of the gross employment cost</w:t>
            </w:r>
          </w:p>
          <w:p w14:paraId="7837F5AA" w14:textId="075BD6F8" w:rsidR="009C2DE1" w:rsidRPr="00FB33DF" w:rsidRDefault="009C2DE1" w:rsidP="00FB33DF">
            <w:pPr>
              <w:jc w:val="both"/>
              <w:cnfStyle w:val="000000100000" w:firstRow="0" w:lastRow="0" w:firstColumn="0" w:lastColumn="0" w:oddVBand="0" w:evenVBand="0" w:oddHBand="1" w:evenHBand="0" w:firstRowFirstColumn="0" w:firstRowLastColumn="0" w:lastRowFirstColumn="0" w:lastRowLastColumn="0"/>
              <w:rPr>
                <w:i/>
              </w:rPr>
            </w:pPr>
          </w:p>
        </w:tc>
      </w:tr>
      <w:tr w:rsidR="009C2DE1" w14:paraId="3C413745" w14:textId="77777777" w:rsidTr="009C2DE1">
        <w:trPr>
          <w:trHeight w:val="236"/>
        </w:trPr>
        <w:tc>
          <w:tcPr>
            <w:cnfStyle w:val="001000000000" w:firstRow="0" w:lastRow="0" w:firstColumn="1" w:lastColumn="0" w:oddVBand="0" w:evenVBand="0" w:oddHBand="0" w:evenHBand="0" w:firstRowFirstColumn="0" w:firstRowLastColumn="0" w:lastRowFirstColumn="0" w:lastRowLastColumn="0"/>
            <w:tcW w:w="1838" w:type="dxa"/>
            <w:tcBorders>
              <w:top w:val="single" w:sz="8" w:space="0" w:color="FFFFFF" w:themeColor="background1"/>
              <w:left w:val="single" w:sz="4" w:space="0" w:color="ECF0FA" w:themeColor="accent1" w:themeTint="99"/>
              <w:bottom w:val="single" w:sz="8" w:space="0" w:color="FFFFFF" w:themeColor="background1"/>
              <w:right w:val="single" w:sz="8" w:space="0" w:color="FFFFFF" w:themeColor="background1"/>
            </w:tcBorders>
            <w:shd w:val="clear" w:color="auto" w:fill="E1E7F7" w:themeFill="accent1"/>
          </w:tcPr>
          <w:p w14:paraId="7455EBC7" w14:textId="02982040" w:rsidR="009C2DE1" w:rsidRPr="00FB33DF" w:rsidRDefault="009C2DE1" w:rsidP="008618AF">
            <w:pPr>
              <w:rPr>
                <w:b w:val="0"/>
                <w:bCs w:val="0"/>
              </w:rPr>
            </w:pPr>
            <w:r w:rsidRPr="00FB33DF">
              <w:rPr>
                <w:b w:val="0"/>
                <w:bCs w:val="0"/>
              </w:rPr>
              <w:lastRenderedPageBreak/>
              <w:t>Part-time assignment with a fixed percentage of time worked on the project per month</w:t>
            </w:r>
          </w:p>
        </w:tc>
        <w:tc>
          <w:tcPr>
            <w:tcW w:w="715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1E7F7" w:themeFill="accent1"/>
          </w:tcPr>
          <w:p w14:paraId="528B6ADF" w14:textId="77777777" w:rsidR="009C2DE1" w:rsidRDefault="009C2DE1">
            <w:pPr>
              <w:jc w:val="both"/>
              <w:cnfStyle w:val="000000000000" w:firstRow="0" w:lastRow="0" w:firstColumn="0" w:lastColumn="0" w:oddVBand="0" w:evenVBand="0" w:oddHBand="0" w:evenHBand="0" w:firstRowFirstColumn="0" w:firstRowLastColumn="0" w:lastRowFirstColumn="0" w:lastRowLastColumn="0"/>
            </w:pPr>
          </w:p>
          <w:p w14:paraId="1F432702" w14:textId="58ABD15B" w:rsidR="009C2DE1" w:rsidRDefault="009C2DE1">
            <w:pPr>
              <w:jc w:val="both"/>
              <w:cnfStyle w:val="000000000000" w:firstRow="0" w:lastRow="0" w:firstColumn="0" w:lastColumn="0" w:oddVBand="0" w:evenVBand="0" w:oddHBand="0" w:evenHBand="0" w:firstRowFirstColumn="0" w:firstRowLastColumn="0" w:lastRowFirstColumn="0" w:lastRowLastColumn="0"/>
            </w:pPr>
            <w:r>
              <w:t>An individual dedicates a fixed percentage of his/her working time to the project.</w:t>
            </w:r>
          </w:p>
          <w:p w14:paraId="6E3C38FD" w14:textId="77777777" w:rsidR="009C2DE1" w:rsidRDefault="009C2DE1">
            <w:pPr>
              <w:jc w:val="both"/>
              <w:cnfStyle w:val="000000000000" w:firstRow="0" w:lastRow="0" w:firstColumn="0" w:lastColumn="0" w:oddVBand="0" w:evenVBand="0" w:oddHBand="0" w:evenHBand="0" w:firstRowFirstColumn="0" w:firstRowLastColumn="0" w:lastRowFirstColumn="0" w:lastRowLastColumn="0"/>
            </w:pPr>
          </w:p>
          <w:p w14:paraId="515FF8BC" w14:textId="6AC54BBF" w:rsidR="009C2DE1" w:rsidRPr="000B64E0" w:rsidRDefault="00FB33DF">
            <w:pPr>
              <w:jc w:val="both"/>
              <w:cnfStyle w:val="000000000000" w:firstRow="0" w:lastRow="0" w:firstColumn="0" w:lastColumn="0" w:oddVBand="0" w:evenVBand="0" w:oddHBand="0" w:evenHBand="0" w:firstRowFirstColumn="0" w:firstRowLastColumn="0" w:lastRowFirstColumn="0" w:lastRowLastColumn="0"/>
              <w:rPr>
                <w:i/>
                <w:iCs/>
              </w:rPr>
            </w:pPr>
            <w:r w:rsidRPr="000B64E0">
              <w:rPr>
                <w:i/>
                <w:iCs/>
              </w:rPr>
              <w:t>Staff costs = Total monthly salary (gross salary) * Fixed percentage</w:t>
            </w:r>
          </w:p>
          <w:p w14:paraId="2E7AE8C9" w14:textId="77777777" w:rsidR="009C2DE1" w:rsidRDefault="009C2DE1" w:rsidP="009C2DE1">
            <w:pPr>
              <w:jc w:val="both"/>
              <w:cnfStyle w:val="000000000000" w:firstRow="0" w:lastRow="0" w:firstColumn="0" w:lastColumn="0" w:oddVBand="0" w:evenVBand="0" w:oddHBand="0" w:evenHBand="0" w:firstRowFirstColumn="0" w:firstRowLastColumn="0" w:lastRowFirstColumn="0" w:lastRowLastColumn="0"/>
            </w:pPr>
          </w:p>
        </w:tc>
      </w:tr>
      <w:tr w:rsidR="009C2DE1" w14:paraId="5237199A" w14:textId="77777777" w:rsidTr="009C2DE1">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1838" w:type="dxa"/>
            <w:tcBorders>
              <w:top w:val="single" w:sz="8" w:space="0" w:color="FFFFFF" w:themeColor="background1"/>
              <w:left w:val="single" w:sz="4" w:space="0" w:color="ECF0FA" w:themeColor="accent1" w:themeTint="99"/>
              <w:bottom w:val="single" w:sz="8" w:space="0" w:color="FFFFFF" w:themeColor="background1"/>
              <w:right w:val="single" w:sz="8" w:space="0" w:color="FFFFFF" w:themeColor="background1"/>
            </w:tcBorders>
          </w:tcPr>
          <w:p w14:paraId="29A698A7" w14:textId="780A7C82" w:rsidR="009C2DE1" w:rsidRPr="00FB33DF" w:rsidRDefault="009C2DE1" w:rsidP="008618AF">
            <w:pPr>
              <w:rPr>
                <w:b w:val="0"/>
                <w:bCs w:val="0"/>
              </w:rPr>
            </w:pPr>
            <w:r w:rsidRPr="00FB33DF">
              <w:rPr>
                <w:b w:val="0"/>
                <w:bCs w:val="0"/>
              </w:rPr>
              <w:t>Part–time assignment with a flexible number of hours worked on the project per month</w:t>
            </w:r>
          </w:p>
        </w:tc>
        <w:tc>
          <w:tcPr>
            <w:tcW w:w="715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773B1103" w14:textId="12A8BD1E" w:rsidR="009C2DE1" w:rsidRDefault="009C2DE1">
            <w:pPr>
              <w:jc w:val="both"/>
              <w:cnfStyle w:val="000000100000" w:firstRow="0" w:lastRow="0" w:firstColumn="0" w:lastColumn="0" w:oddVBand="0" w:evenVBand="0" w:oddHBand="1" w:evenHBand="0" w:firstRowFirstColumn="0" w:firstRowLastColumn="0" w:lastRowFirstColumn="0" w:lastRowLastColumn="0"/>
              <w:rPr>
                <w:lang w:val="en-US"/>
              </w:rPr>
            </w:pPr>
            <w:r>
              <w:rPr>
                <w:lang w:val="en-US"/>
              </w:rPr>
              <w:t>An individual dedicates a flexible</w:t>
            </w:r>
            <w:r w:rsidR="00603488">
              <w:rPr>
                <w:lang w:val="en-US"/>
              </w:rPr>
              <w:t xml:space="preserve"> monthly</w:t>
            </w:r>
            <w:r>
              <w:rPr>
                <w:lang w:val="en-US"/>
              </w:rPr>
              <w:t xml:space="preserve"> share of his/her working time to the project</w:t>
            </w:r>
            <w:r w:rsidR="00603488">
              <w:rPr>
                <w:lang w:val="en-US"/>
              </w:rPr>
              <w:t xml:space="preserve"> based on a registration system covering 100% of the working time</w:t>
            </w:r>
            <w:r>
              <w:rPr>
                <w:lang w:val="en-US"/>
              </w:rPr>
              <w:t>.</w:t>
            </w:r>
          </w:p>
          <w:p w14:paraId="300891D5" w14:textId="77777777" w:rsidR="009C2DE1" w:rsidRDefault="009C2DE1">
            <w:pPr>
              <w:jc w:val="both"/>
              <w:cnfStyle w:val="000000100000" w:firstRow="0" w:lastRow="0" w:firstColumn="0" w:lastColumn="0" w:oddVBand="0" w:evenVBand="0" w:oddHBand="1" w:evenHBand="0" w:firstRowFirstColumn="0" w:firstRowLastColumn="0" w:lastRowFirstColumn="0" w:lastRowLastColumn="0"/>
              <w:rPr>
                <w:lang w:val="en-US"/>
              </w:rPr>
            </w:pPr>
          </w:p>
          <w:p w14:paraId="53CF6807" w14:textId="1B0770A7" w:rsidR="009C2DE1" w:rsidRDefault="009C2DE1">
            <w:pPr>
              <w:jc w:val="both"/>
              <w:cnfStyle w:val="000000100000" w:firstRow="0" w:lastRow="0" w:firstColumn="0" w:lastColumn="0" w:oddVBand="0" w:evenVBand="0" w:oddHBand="1" w:evenHBand="0" w:firstRowFirstColumn="0" w:firstRowLastColumn="0" w:lastRowFirstColumn="0" w:lastRowLastColumn="0"/>
              <w:rPr>
                <w:i/>
                <w:iCs/>
                <w:lang w:val="en-US"/>
              </w:rPr>
            </w:pPr>
            <w:r w:rsidRPr="000B64E0">
              <w:rPr>
                <w:i/>
                <w:iCs/>
                <w:lang w:val="en-US"/>
              </w:rPr>
              <w:t>Staff costs = Part of the gross employment cost depending on the number of hours actually worked on the project</w:t>
            </w:r>
          </w:p>
          <w:p w14:paraId="07797550" w14:textId="59962BD8" w:rsidR="00D42E6D" w:rsidRDefault="00D42E6D">
            <w:pPr>
              <w:jc w:val="both"/>
              <w:cnfStyle w:val="000000100000" w:firstRow="0" w:lastRow="0" w:firstColumn="0" w:lastColumn="0" w:oddVBand="0" w:evenVBand="0" w:oddHBand="1" w:evenHBand="0" w:firstRowFirstColumn="0" w:firstRowLastColumn="0" w:lastRowFirstColumn="0" w:lastRowLastColumn="0"/>
              <w:rPr>
                <w:i/>
                <w:iCs/>
                <w:lang w:val="en-US"/>
              </w:rPr>
            </w:pPr>
          </w:p>
          <w:p w14:paraId="6FD179B5" w14:textId="43A1DB83" w:rsidR="00F26599" w:rsidRDefault="00D42E6D" w:rsidP="00D42E6D">
            <w:pPr>
              <w:jc w:val="both"/>
              <w:cnfStyle w:val="000000100000" w:firstRow="0" w:lastRow="0" w:firstColumn="0" w:lastColumn="0" w:oddVBand="0" w:evenVBand="0" w:oddHBand="1" w:evenHBand="0" w:firstRowFirstColumn="0" w:firstRowLastColumn="0" w:lastRowFirstColumn="0" w:lastRowLastColumn="0"/>
            </w:pPr>
            <w:r>
              <w:rPr>
                <w:i/>
                <w:iCs/>
                <w:lang w:val="en-US"/>
              </w:rPr>
              <w:t>Staff costs = Hourly rate</w:t>
            </w:r>
            <w:r>
              <w:rPr>
                <w:rStyle w:val="Fodnotehenvisning"/>
                <w:i/>
                <w:iCs/>
                <w:lang w:val="en-US"/>
              </w:rPr>
              <w:footnoteReference w:id="9"/>
            </w:r>
            <w:r>
              <w:rPr>
                <w:i/>
                <w:iCs/>
                <w:lang w:val="en-US"/>
              </w:rPr>
              <w:t xml:space="preserve"> * Number of hours worked on the project</w:t>
            </w:r>
          </w:p>
        </w:tc>
      </w:tr>
    </w:tbl>
    <w:p w14:paraId="6748888B" w14:textId="5672A6F2" w:rsidR="00DD47E9" w:rsidRDefault="00DD47E9" w:rsidP="00EA48C2">
      <w:pPr>
        <w:jc w:val="both"/>
      </w:pPr>
    </w:p>
    <w:p w14:paraId="616E700F" w14:textId="186FDA24" w:rsidR="00FA32B2" w:rsidRDefault="003D7F2B" w:rsidP="00DF33C2">
      <w:pPr>
        <w:jc w:val="both"/>
      </w:pPr>
      <w:r>
        <w:t>A fixed percentage method</w:t>
      </w:r>
      <w:r>
        <w:rPr>
          <w:rStyle w:val="Fodnotehenvisning"/>
        </w:rPr>
        <w:footnoteReference w:id="10"/>
      </w:r>
      <w:r>
        <w:t xml:space="preserve"> to calculate staff costs can be used t</w:t>
      </w:r>
      <w:r w:rsidR="00465A09">
        <w:t>o calculate</w:t>
      </w:r>
      <w:r w:rsidR="00CD373F">
        <w:t xml:space="preserve"> the</w:t>
      </w:r>
      <w:r w:rsidR="00465A09">
        <w:t xml:space="preserve"> costs of staff members </w:t>
      </w:r>
      <w:r>
        <w:t>who work on</w:t>
      </w:r>
      <w:r w:rsidR="00CD373F">
        <w:t xml:space="preserve"> a</w:t>
      </w:r>
      <w:r>
        <w:t xml:space="preserve"> part-time assignment on the project (Article 39(4) </w:t>
      </w:r>
      <w:proofErr w:type="spellStart"/>
      <w:r>
        <w:t>Interreg</w:t>
      </w:r>
      <w:proofErr w:type="spellEnd"/>
      <w:r>
        <w:t xml:space="preserve"> Regulation). The percentage of the assignment </w:t>
      </w:r>
      <w:r w:rsidR="0080124B">
        <w:t>must</w:t>
      </w:r>
      <w:r>
        <w:t xml:space="preserve"> reflect </w:t>
      </w:r>
      <w:r w:rsidR="00F15B70">
        <w:t>the</w:t>
      </w:r>
      <w:r>
        <w:t xml:space="preserve"> employee’s related tasks, responsibilities and functions performed in the project. A task assignment document, issued individually for each employee working on the project part-time, should include the percentage of working time of an employee on the project per month and a description of tasks of the employee in the project, with a proportionate level of detail reflecting the indicated percentage. When the fixed percentage method is used, there is no requirement to use timesheets. </w:t>
      </w:r>
      <w:r w:rsidR="00670355">
        <w:t xml:space="preserve">Please see the Interact example </w:t>
      </w:r>
      <w:hyperlink w:anchor="_Annex_2_–" w:history="1">
        <w:r w:rsidR="00670355" w:rsidRPr="00F12B61">
          <w:rPr>
            <w:rStyle w:val="Hyperlink"/>
          </w:rPr>
          <w:t>template for the task assignment</w:t>
        </w:r>
      </w:hyperlink>
      <w:r w:rsidR="00670355">
        <w:t xml:space="preserve"> at the end</w:t>
      </w:r>
      <w:r w:rsidR="0080124B">
        <w:t xml:space="preserve"> of this document</w:t>
      </w:r>
      <w:r w:rsidR="00670355">
        <w:t>.</w:t>
      </w:r>
    </w:p>
    <w:p w14:paraId="242E8273" w14:textId="274F34F2" w:rsidR="00FA32B2" w:rsidRDefault="00FA32B2" w:rsidP="00DF33C2">
      <w:pPr>
        <w:jc w:val="both"/>
      </w:pPr>
    </w:p>
    <w:p w14:paraId="24AEE01D" w14:textId="77777777" w:rsidR="00FA32B2" w:rsidRPr="00D8704B" w:rsidRDefault="00FA32B2" w:rsidP="00DF33C2">
      <w:pPr>
        <w:jc w:val="both"/>
      </w:pPr>
    </w:p>
    <w:p w14:paraId="45602A09" w14:textId="4BA44DC4" w:rsidR="0030644A" w:rsidRPr="00FA32B2" w:rsidRDefault="00E54E69" w:rsidP="00FB33DF">
      <w:pPr>
        <w:pStyle w:val="BOLDStandard"/>
        <w:rPr>
          <w:rFonts w:ascii="Franklin Gothic Demi" w:hAnsi="Franklin Gothic Demi"/>
          <w:b w:val="0"/>
          <w:bCs w:val="0"/>
          <w:color w:val="007BA1" w:themeColor="accent2"/>
        </w:rPr>
      </w:pPr>
      <w:r w:rsidRPr="00FA32B2">
        <w:rPr>
          <w:rFonts w:ascii="Franklin Gothic Demi" w:hAnsi="Franklin Gothic Demi"/>
          <w:b w:val="0"/>
          <w:bCs w:val="0"/>
          <w:color w:val="007BA1" w:themeColor="accent2"/>
        </w:rPr>
        <w:t>SCOs</w:t>
      </w:r>
    </w:p>
    <w:p w14:paraId="2451856F" w14:textId="150822E4" w:rsidR="00DC5A38" w:rsidRDefault="00DC5A38" w:rsidP="00D25641">
      <w:pPr>
        <w:rPr>
          <w:b/>
        </w:rPr>
      </w:pPr>
    </w:p>
    <w:p w14:paraId="657D1FAA" w14:textId="298760FA" w:rsidR="00DC5A38" w:rsidRPr="00FA32B2" w:rsidRDefault="00D25641" w:rsidP="00D25641">
      <w:pPr>
        <w:rPr>
          <w:b/>
          <w:bCs/>
        </w:rPr>
      </w:pPr>
      <w:r w:rsidRPr="00FA32B2">
        <w:rPr>
          <w:b/>
          <w:bCs/>
        </w:rPr>
        <w:t>Flat rate</w:t>
      </w:r>
    </w:p>
    <w:p w14:paraId="7B51E0C8" w14:textId="77777777" w:rsidR="00D25641" w:rsidRPr="00654EB5" w:rsidRDefault="00D25641" w:rsidP="00D25641">
      <w:pPr>
        <w:rPr>
          <w:u w:val="single"/>
        </w:rPr>
      </w:pPr>
    </w:p>
    <w:p w14:paraId="0F29418F" w14:textId="12D41967" w:rsidR="00D25641" w:rsidRPr="00654EB5" w:rsidRDefault="00D25641" w:rsidP="00D25641">
      <w:pPr>
        <w:jc w:val="both"/>
      </w:pPr>
      <w:r w:rsidRPr="00654EB5">
        <w:t xml:space="preserve">Staff costs </w:t>
      </w:r>
      <w:r w:rsidR="008D5CFD">
        <w:t>can be</w:t>
      </w:r>
      <w:r w:rsidR="008D5CFD" w:rsidRPr="00654EB5">
        <w:t xml:space="preserve"> </w:t>
      </w:r>
      <w:r w:rsidRPr="00654EB5">
        <w:t>calculated as a flat rate of up to</w:t>
      </w:r>
      <w:r w:rsidR="007C0B4D">
        <w:rPr>
          <w:rStyle w:val="Fodnotehenvisning"/>
        </w:rPr>
        <w:footnoteReference w:id="11"/>
      </w:r>
      <w:r w:rsidRPr="00654EB5">
        <w:t xml:space="preserve"> 20% of the direct costs other than the staff costs</w:t>
      </w:r>
      <w:r w:rsidRPr="00654EB5">
        <w:rPr>
          <w:rStyle w:val="Fodnotehenvisning"/>
        </w:rPr>
        <w:footnoteReference w:id="12"/>
      </w:r>
      <w:r w:rsidRPr="00654EB5">
        <w:t xml:space="preserve">. </w:t>
      </w:r>
      <w:r w:rsidR="007C0B4D">
        <w:t>This is the off-the-shelf option, so programmes do</w:t>
      </w:r>
      <w:r w:rsidR="003C29D8">
        <w:t xml:space="preserve"> </w:t>
      </w:r>
      <w:r w:rsidR="007C0B4D">
        <w:t>n</w:t>
      </w:r>
      <w:r w:rsidR="003C29D8">
        <w:t>o</w:t>
      </w:r>
      <w:r w:rsidR="007C0B4D">
        <w:t xml:space="preserve">t have to develop </w:t>
      </w:r>
      <w:r w:rsidR="000E12F3">
        <w:t xml:space="preserve">their </w:t>
      </w:r>
      <w:r w:rsidR="003C29D8">
        <w:t>own calculation</w:t>
      </w:r>
      <w:r w:rsidR="007C0B4D">
        <w:t xml:space="preserve"> methodology.</w:t>
      </w:r>
    </w:p>
    <w:p w14:paraId="3CC4C9D1" w14:textId="77777777" w:rsidR="00D25641" w:rsidRPr="00654EB5" w:rsidRDefault="00D25641" w:rsidP="00D25641">
      <w:pPr>
        <w:jc w:val="both"/>
      </w:pPr>
    </w:p>
    <w:p w14:paraId="647F199C" w14:textId="24678849" w:rsidR="00D25641" w:rsidRPr="000B64E0" w:rsidRDefault="00D25641" w:rsidP="00FA32B2">
      <w:pPr>
        <w:ind w:firstLine="708"/>
        <w:rPr>
          <w:i/>
          <w:iCs/>
        </w:rPr>
      </w:pPr>
      <w:r w:rsidRPr="000B64E0">
        <w:rPr>
          <w:i/>
          <w:iCs/>
        </w:rPr>
        <w:t>Staff costs = Eligible direct costs other than staff costs * (up to) 20%</w:t>
      </w:r>
    </w:p>
    <w:p w14:paraId="32E42566" w14:textId="77777777" w:rsidR="00680F0F" w:rsidRPr="00654EB5" w:rsidRDefault="00680F0F" w:rsidP="00D25641">
      <w:pPr>
        <w:jc w:val="both"/>
        <w:rPr>
          <w:rFonts w:ascii="Franklin Gothic Demi" w:hAnsi="Franklin Gothic Demi"/>
          <w:color w:val="007BA1" w:themeColor="accent2"/>
        </w:rPr>
      </w:pPr>
    </w:p>
    <w:p w14:paraId="332605B2" w14:textId="22C38240" w:rsidR="00D25641" w:rsidRPr="00654EB5" w:rsidRDefault="00A80063" w:rsidP="00465A09">
      <w:pPr>
        <w:pStyle w:val="Listeafsnit"/>
        <w:ind w:left="0"/>
        <w:jc w:val="both"/>
      </w:pPr>
      <w:r>
        <w:t>I</w:t>
      </w:r>
      <w:r w:rsidR="00DB458B">
        <w:t>f</w:t>
      </w:r>
      <w:r>
        <w:t xml:space="preserve"> office and administration costs and/or travel and accommodation costs are cal</w:t>
      </w:r>
      <w:r w:rsidR="00852489">
        <w:t>culated as a flat rate</w:t>
      </w:r>
      <w:r w:rsidR="003C29D8">
        <w:t xml:space="preserve"> (or if any other flat rate is used in the programme)</w:t>
      </w:r>
      <w:r w:rsidR="00852489">
        <w:t xml:space="preserve">, they cannot be part of the </w:t>
      </w:r>
      <w:r w:rsidR="009E2A55">
        <w:t xml:space="preserve">basis </w:t>
      </w:r>
      <w:r w:rsidR="00852489">
        <w:t>costs which are used to calculate the staff costs (circular reference)</w:t>
      </w:r>
      <w:r w:rsidR="00352790">
        <w:t xml:space="preserve">. </w:t>
      </w:r>
      <w:r w:rsidR="00DB458B">
        <w:t>I</w:t>
      </w:r>
      <w:r w:rsidR="00352790">
        <w:t>n th</w:t>
      </w:r>
      <w:r w:rsidR="00DB458B">
        <w:t>is</w:t>
      </w:r>
      <w:r w:rsidR="00352790">
        <w:t xml:space="preserve"> case</w:t>
      </w:r>
      <w:r w:rsidR="00CD373F">
        <w:t>,</w:t>
      </w:r>
      <w:r w:rsidR="00352790">
        <w:t xml:space="preserve"> the cost category(</w:t>
      </w:r>
      <w:proofErr w:type="spellStart"/>
      <w:r w:rsidR="00352790">
        <w:t>ies</w:t>
      </w:r>
      <w:proofErr w:type="spellEnd"/>
      <w:r w:rsidR="00352790">
        <w:t>)</w:t>
      </w:r>
      <w:r w:rsidR="00E54E69">
        <w:t xml:space="preserve"> calculated as flat rates</w:t>
      </w:r>
      <w:r w:rsidR="00352790">
        <w:t xml:space="preserve"> must be excluded</w:t>
      </w:r>
      <w:r w:rsidR="00566F56">
        <w:t xml:space="preserve"> from the calculation</w:t>
      </w:r>
      <w:r w:rsidR="00352790">
        <w:t xml:space="preserve">. </w:t>
      </w:r>
      <w:r w:rsidR="007C0B4D">
        <w:t xml:space="preserve">If </w:t>
      </w:r>
      <w:r w:rsidR="00DB458B">
        <w:t xml:space="preserve">the </w:t>
      </w:r>
      <w:r w:rsidR="007C0B4D">
        <w:t>off-the</w:t>
      </w:r>
      <w:r w:rsidR="00DB458B">
        <w:t>-</w:t>
      </w:r>
      <w:r w:rsidR="007C0B4D">
        <w:t xml:space="preserve">shelf </w:t>
      </w:r>
      <w:r w:rsidR="007C0B4D">
        <w:lastRenderedPageBreak/>
        <w:t>option is not satisfactory, a programme can develop its own flat rate, where the basis costs are different and/or percentage is higher than 20%. In such case</w:t>
      </w:r>
      <w:r w:rsidR="00CD373F">
        <w:t>,</w:t>
      </w:r>
      <w:r w:rsidR="007C0B4D">
        <w:t xml:space="preserve"> </w:t>
      </w:r>
      <w:r w:rsidR="00DB458B">
        <w:t>the</w:t>
      </w:r>
      <w:r w:rsidR="007C0B4D">
        <w:t xml:space="preserve"> programme needs to develop a methodology.</w:t>
      </w:r>
    </w:p>
    <w:p w14:paraId="49A61BA9" w14:textId="2C2BDDAD" w:rsidR="00D25641" w:rsidRDefault="00D25641" w:rsidP="00D25641">
      <w:pPr>
        <w:jc w:val="both"/>
      </w:pPr>
    </w:p>
    <w:p w14:paraId="047FF040" w14:textId="5D36232A" w:rsidR="00D25641" w:rsidRPr="00FA32B2" w:rsidRDefault="00212A27" w:rsidP="00FA32B2">
      <w:pPr>
        <w:rPr>
          <w:b/>
          <w:bCs/>
        </w:rPr>
      </w:pPr>
      <w:r w:rsidRPr="00FA32B2">
        <w:rPr>
          <w:b/>
          <w:bCs/>
        </w:rPr>
        <w:t>Unit costs</w:t>
      </w:r>
    </w:p>
    <w:p w14:paraId="00EFE218" w14:textId="06D973E0" w:rsidR="00212A27" w:rsidRDefault="00212A27" w:rsidP="00D25641">
      <w:pPr>
        <w:jc w:val="both"/>
        <w:rPr>
          <w:rFonts w:ascii="Franklin Gothic Demi" w:hAnsi="Franklin Gothic Demi"/>
          <w:color w:val="007BA1" w:themeColor="accent2"/>
        </w:rPr>
      </w:pPr>
    </w:p>
    <w:p w14:paraId="62C7DDCC" w14:textId="11DFA052" w:rsidR="004352DC" w:rsidRDefault="004352DC" w:rsidP="00D25641">
      <w:pPr>
        <w:jc w:val="both"/>
      </w:pPr>
      <w:r>
        <w:t>In addition, Article 55(2) CPR offers two off-the-shelf methods to calculate an hourly rate:</w:t>
      </w:r>
    </w:p>
    <w:p w14:paraId="36343313" w14:textId="77777777" w:rsidR="005D32F9" w:rsidRPr="005D32F9" w:rsidRDefault="005D32F9" w:rsidP="005D32F9">
      <w:pPr>
        <w:autoSpaceDE w:val="0"/>
        <w:autoSpaceDN w:val="0"/>
        <w:adjustRightInd w:val="0"/>
        <w:spacing w:line="240" w:lineRule="auto"/>
        <w:rPr>
          <w:rFonts w:ascii="EUAlbertina" w:hAnsi="EUAlbertina" w:cs="EUAlbertina"/>
          <w:color w:val="000000"/>
          <w:spacing w:val="0"/>
          <w:sz w:val="24"/>
          <w:lang w:val="en-US"/>
        </w:rPr>
      </w:pPr>
    </w:p>
    <w:p w14:paraId="6365426A" w14:textId="06FC504C" w:rsidR="00FC7353" w:rsidRDefault="005D32F9" w:rsidP="00FC7353">
      <w:pPr>
        <w:pStyle w:val="Listeafsnit"/>
        <w:numPr>
          <w:ilvl w:val="0"/>
          <w:numId w:val="30"/>
        </w:numPr>
        <w:autoSpaceDE w:val="0"/>
        <w:autoSpaceDN w:val="0"/>
        <w:adjustRightInd w:val="0"/>
        <w:spacing w:line="240" w:lineRule="auto"/>
      </w:pPr>
      <w:r w:rsidRPr="00FC4422">
        <w:t>dividing the latest documented annual gross employment costs by 1 720</w:t>
      </w:r>
      <w:r w:rsidR="00E54E69">
        <w:t xml:space="preserve"> </w:t>
      </w:r>
      <w:r w:rsidRPr="00FC4422">
        <w:t>hours for persons working full</w:t>
      </w:r>
      <w:r w:rsidR="003B20CA">
        <w:t>-</w:t>
      </w:r>
      <w:r w:rsidRPr="00FC4422">
        <w:t>time, or by a corresponding pro-rata of 1 720</w:t>
      </w:r>
      <w:r w:rsidR="00E54E69">
        <w:t xml:space="preserve"> </w:t>
      </w:r>
      <w:r w:rsidRPr="00FC4422">
        <w:t>hours, for persons working part-time</w:t>
      </w:r>
      <w:r w:rsidR="00FA32B2">
        <w:t>.</w:t>
      </w:r>
    </w:p>
    <w:p w14:paraId="12F5BFA4" w14:textId="3AC6CA5A" w:rsidR="00FA32B2" w:rsidRDefault="00FA32B2" w:rsidP="00FA32B2">
      <w:pPr>
        <w:autoSpaceDE w:val="0"/>
        <w:autoSpaceDN w:val="0"/>
        <w:adjustRightInd w:val="0"/>
        <w:spacing w:line="240" w:lineRule="auto"/>
      </w:pPr>
    </w:p>
    <w:p w14:paraId="62170C8E" w14:textId="3740981D" w:rsidR="00FA32B2" w:rsidRPr="000B64E0" w:rsidRDefault="00FA32B2" w:rsidP="00FA32B2">
      <w:pPr>
        <w:rPr>
          <w:i/>
          <w:iCs/>
          <w:lang w:val="en-US"/>
        </w:rPr>
      </w:pPr>
      <w:r w:rsidRPr="000B64E0">
        <w:rPr>
          <w:i/>
          <w:iCs/>
          <w:lang w:val="en-US"/>
        </w:rPr>
        <w:t>Hourly rate = Latest documented annual gross employment costs/ 1</w:t>
      </w:r>
      <w:r w:rsidR="00CD373F">
        <w:rPr>
          <w:i/>
          <w:iCs/>
          <w:lang w:val="en-US"/>
        </w:rPr>
        <w:t xml:space="preserve"> </w:t>
      </w:r>
      <w:r w:rsidRPr="000B64E0">
        <w:rPr>
          <w:i/>
          <w:iCs/>
          <w:lang w:val="en-US"/>
        </w:rPr>
        <w:t>720h</w:t>
      </w:r>
    </w:p>
    <w:p w14:paraId="2949951B" w14:textId="77777777" w:rsidR="00FA32B2" w:rsidRPr="000B64E0" w:rsidRDefault="00FA32B2" w:rsidP="00FA32B2">
      <w:pPr>
        <w:rPr>
          <w:i/>
          <w:iCs/>
          <w:lang w:val="en-US"/>
        </w:rPr>
      </w:pPr>
    </w:p>
    <w:p w14:paraId="06E9E768" w14:textId="77777777" w:rsidR="00FA32B2" w:rsidRPr="000B64E0" w:rsidRDefault="00FA32B2" w:rsidP="00FA32B2">
      <w:pPr>
        <w:rPr>
          <w:i/>
          <w:iCs/>
          <w:lang w:val="en-US"/>
        </w:rPr>
      </w:pPr>
      <w:r w:rsidRPr="000B64E0">
        <w:rPr>
          <w:i/>
          <w:iCs/>
          <w:lang w:val="en-US"/>
        </w:rPr>
        <w:t>Staff costs = Hourly rate * Number of hours worked on the project per month</w:t>
      </w:r>
    </w:p>
    <w:p w14:paraId="7F8041D5" w14:textId="766A8761" w:rsidR="00FA32B2" w:rsidRDefault="00FA32B2" w:rsidP="00FA32B2">
      <w:pPr>
        <w:autoSpaceDE w:val="0"/>
        <w:autoSpaceDN w:val="0"/>
        <w:adjustRightInd w:val="0"/>
        <w:spacing w:line="240" w:lineRule="auto"/>
      </w:pPr>
    </w:p>
    <w:p w14:paraId="6FD88FF1" w14:textId="77777777" w:rsidR="00FA32B2" w:rsidRPr="004352DC" w:rsidRDefault="00FA32B2" w:rsidP="00FA32B2">
      <w:pPr>
        <w:autoSpaceDE w:val="0"/>
        <w:autoSpaceDN w:val="0"/>
        <w:adjustRightInd w:val="0"/>
        <w:spacing w:line="240" w:lineRule="auto"/>
      </w:pPr>
    </w:p>
    <w:p w14:paraId="3EB1B659" w14:textId="637013DB" w:rsidR="00FC7353" w:rsidRDefault="00FC7353" w:rsidP="00FC4422">
      <w:pPr>
        <w:pStyle w:val="Listeafsnit"/>
        <w:numPr>
          <w:ilvl w:val="0"/>
          <w:numId w:val="30"/>
        </w:numPr>
        <w:autoSpaceDE w:val="0"/>
        <w:autoSpaceDN w:val="0"/>
        <w:adjustRightInd w:val="0"/>
        <w:spacing w:line="240" w:lineRule="auto"/>
      </w:pPr>
      <w:r w:rsidRPr="00FC4422">
        <w:t>dividing the latest documented monthly gross employment costs by the average monthly working time of the person concerned</w:t>
      </w:r>
      <w:r w:rsidR="00DB458B">
        <w:t>,</w:t>
      </w:r>
      <w:r w:rsidRPr="00FC4422">
        <w:t xml:space="preserve"> in accordance with applicable national rules referred to in the employment or work contract</w:t>
      </w:r>
      <w:r w:rsidR="00DB458B">
        <w:t>,</w:t>
      </w:r>
      <w:r w:rsidRPr="00FC4422">
        <w:t xml:space="preserve"> or an appointment decision (both referred to as the employment document).</w:t>
      </w:r>
    </w:p>
    <w:p w14:paraId="681B6AB5" w14:textId="2B0A6718" w:rsidR="00FA32B2" w:rsidRDefault="00FA32B2" w:rsidP="00FA32B2">
      <w:pPr>
        <w:autoSpaceDE w:val="0"/>
        <w:autoSpaceDN w:val="0"/>
        <w:adjustRightInd w:val="0"/>
        <w:spacing w:line="240" w:lineRule="auto"/>
      </w:pPr>
    </w:p>
    <w:p w14:paraId="2DD8166E" w14:textId="77777777" w:rsidR="00FA32B2" w:rsidRPr="000B64E0" w:rsidRDefault="00FA32B2" w:rsidP="00FA32B2">
      <w:pPr>
        <w:rPr>
          <w:i/>
          <w:iCs/>
          <w:lang w:val="en-US"/>
        </w:rPr>
      </w:pPr>
      <w:r w:rsidRPr="000B64E0">
        <w:rPr>
          <w:i/>
          <w:iCs/>
          <w:lang w:val="en-US"/>
        </w:rPr>
        <w:t>Hourly rate = Latest documented monthly gross employment costs / Average monthly working time</w:t>
      </w:r>
    </w:p>
    <w:p w14:paraId="55E133E1" w14:textId="77777777" w:rsidR="00FA32B2" w:rsidRPr="000B64E0" w:rsidRDefault="00FA32B2" w:rsidP="00FA32B2">
      <w:pPr>
        <w:rPr>
          <w:i/>
          <w:iCs/>
          <w:lang w:val="en-US"/>
        </w:rPr>
      </w:pPr>
    </w:p>
    <w:p w14:paraId="3B90283D" w14:textId="77777777" w:rsidR="00FA32B2" w:rsidRPr="000B64E0" w:rsidRDefault="00FA32B2" w:rsidP="00FA32B2">
      <w:pPr>
        <w:rPr>
          <w:i/>
          <w:iCs/>
          <w:lang w:val="en-US"/>
        </w:rPr>
      </w:pPr>
      <w:r w:rsidRPr="000B64E0">
        <w:rPr>
          <w:i/>
          <w:iCs/>
          <w:lang w:val="en-US"/>
        </w:rPr>
        <w:t>Staff costs = Hourly rate * Number of hours worked on the project per month</w:t>
      </w:r>
    </w:p>
    <w:p w14:paraId="4921D46B" w14:textId="77777777" w:rsidR="00FA32B2" w:rsidRPr="00FA32B2" w:rsidRDefault="00FA32B2" w:rsidP="00FA32B2">
      <w:pPr>
        <w:autoSpaceDE w:val="0"/>
        <w:autoSpaceDN w:val="0"/>
        <w:adjustRightInd w:val="0"/>
        <w:spacing w:line="240" w:lineRule="auto"/>
        <w:rPr>
          <w:lang w:val="en-US"/>
        </w:rPr>
      </w:pPr>
    </w:p>
    <w:p w14:paraId="42AD4601" w14:textId="77777777" w:rsidR="00FC7353" w:rsidRPr="00FC7353" w:rsidRDefault="00FC7353" w:rsidP="00FC7353">
      <w:pPr>
        <w:autoSpaceDE w:val="0"/>
        <w:autoSpaceDN w:val="0"/>
        <w:adjustRightInd w:val="0"/>
        <w:spacing w:line="240" w:lineRule="auto"/>
        <w:rPr>
          <w:rFonts w:ascii="EUAlbertina" w:hAnsi="EUAlbertina" w:cs="EUAlbertina"/>
          <w:color w:val="000000"/>
          <w:spacing w:val="0"/>
          <w:sz w:val="19"/>
          <w:szCs w:val="19"/>
          <w:lang w:val="en-US"/>
        </w:rPr>
      </w:pPr>
    </w:p>
    <w:p w14:paraId="51EBBB30" w14:textId="3F37DD88" w:rsidR="00FC7353" w:rsidRPr="00FC4422" w:rsidRDefault="00E54E69" w:rsidP="00FC7353">
      <w:pPr>
        <w:autoSpaceDE w:val="0"/>
        <w:autoSpaceDN w:val="0"/>
        <w:adjustRightInd w:val="0"/>
        <w:spacing w:line="240" w:lineRule="auto"/>
      </w:pPr>
      <w:r>
        <w:t>When c</w:t>
      </w:r>
      <w:r w:rsidR="00FC7353">
        <w:t xml:space="preserve">alculating staff costs </w:t>
      </w:r>
      <w:r>
        <w:t>based on</w:t>
      </w:r>
      <w:r w:rsidR="00FC7353">
        <w:t xml:space="preserve"> an hourly rate</w:t>
      </w:r>
      <w:r w:rsidR="00DB458B">
        <w:t>,</w:t>
      </w:r>
      <w:r w:rsidR="00FC7353">
        <w:t xml:space="preserve"> remember that:</w:t>
      </w:r>
    </w:p>
    <w:p w14:paraId="44BDE8E7" w14:textId="77777777" w:rsidR="00FC7353" w:rsidRDefault="00FC7353" w:rsidP="00FC7353">
      <w:pPr>
        <w:autoSpaceDE w:val="0"/>
        <w:autoSpaceDN w:val="0"/>
        <w:adjustRightInd w:val="0"/>
        <w:spacing w:line="240" w:lineRule="auto"/>
      </w:pPr>
    </w:p>
    <w:p w14:paraId="4FB63CFD" w14:textId="78AFDE71" w:rsidR="00FC7353" w:rsidRPr="004352DC" w:rsidRDefault="00FC7353" w:rsidP="00FC7353">
      <w:pPr>
        <w:pStyle w:val="Listeafsnit"/>
        <w:numPr>
          <w:ilvl w:val="0"/>
          <w:numId w:val="31"/>
        </w:numPr>
        <w:autoSpaceDE w:val="0"/>
        <w:autoSpaceDN w:val="0"/>
        <w:adjustRightInd w:val="0"/>
        <w:spacing w:line="240" w:lineRule="auto"/>
      </w:pPr>
      <w:r w:rsidRPr="00FC4422">
        <w:t xml:space="preserve">the total number of hours declared per person for a given year </w:t>
      </w:r>
      <w:r w:rsidR="00DB458B">
        <w:t>must</w:t>
      </w:r>
      <w:r w:rsidRPr="00FC4422">
        <w:t xml:space="preserve"> not exceed the number of hours used for the calculation of that hourly rate</w:t>
      </w:r>
      <w:r>
        <w:t>;</w:t>
      </w:r>
    </w:p>
    <w:p w14:paraId="6C7F90C8" w14:textId="6C6C3351" w:rsidR="000E12F3" w:rsidRDefault="00985346" w:rsidP="00FC4422">
      <w:pPr>
        <w:pStyle w:val="Listeafsnit"/>
        <w:numPr>
          <w:ilvl w:val="0"/>
          <w:numId w:val="31"/>
        </w:numPr>
        <w:autoSpaceDE w:val="0"/>
        <w:autoSpaceDN w:val="0"/>
        <w:adjustRightInd w:val="0"/>
        <w:spacing w:line="240" w:lineRule="auto"/>
      </w:pPr>
      <w:r>
        <w:t>(1</w:t>
      </w:r>
      <w:r w:rsidR="00CD373F">
        <w:t xml:space="preserve"> </w:t>
      </w:r>
      <w:r>
        <w:t>720</w:t>
      </w:r>
      <w:r w:rsidR="00E54E69">
        <w:t xml:space="preserve"> </w:t>
      </w:r>
      <w:r>
        <w:t>h</w:t>
      </w:r>
      <w:r w:rsidR="00E54E69">
        <w:t xml:space="preserve"> method</w:t>
      </w:r>
      <w:r>
        <w:t xml:space="preserve">) </w:t>
      </w:r>
      <w:r w:rsidR="00FC7353">
        <w:t>w</w:t>
      </w:r>
      <w:r w:rsidR="00FC7353" w:rsidRPr="00FC4422">
        <w:t>here annual gross employment costs are not available, they may be derived from the available documented gross employment costs or from the employment document</w:t>
      </w:r>
      <w:r w:rsidR="00C24501">
        <w:rPr>
          <w:rStyle w:val="Fodnotehenvisning"/>
        </w:rPr>
        <w:footnoteReference w:id="13"/>
      </w:r>
      <w:r w:rsidR="00FC7353" w:rsidRPr="00FC4422">
        <w:t>, duly adjusted for a 12-month period</w:t>
      </w:r>
      <w:r w:rsidR="000E12F3">
        <w:t>;</w:t>
      </w:r>
    </w:p>
    <w:p w14:paraId="1D4EA63B" w14:textId="6194803C" w:rsidR="00FC7353" w:rsidRPr="00FC4422" w:rsidRDefault="009F5F21" w:rsidP="00FC4422">
      <w:pPr>
        <w:pStyle w:val="Listeafsnit"/>
        <w:numPr>
          <w:ilvl w:val="0"/>
          <w:numId w:val="31"/>
        </w:numPr>
        <w:autoSpaceDE w:val="0"/>
        <w:autoSpaceDN w:val="0"/>
        <w:adjustRightInd w:val="0"/>
        <w:spacing w:line="240" w:lineRule="auto"/>
      </w:pPr>
      <w:r>
        <w:t>(1</w:t>
      </w:r>
      <w:r w:rsidR="00CD373F">
        <w:t xml:space="preserve"> </w:t>
      </w:r>
      <w:r>
        <w:t xml:space="preserve">720 h method) where a person is </w:t>
      </w:r>
      <w:r w:rsidR="001B6BA8">
        <w:t xml:space="preserve">working part-time </w:t>
      </w:r>
      <w:r w:rsidR="007A0C2E">
        <w:t>for the partner organisation (e.g.</w:t>
      </w:r>
      <w:r w:rsidR="00FA32B2">
        <w:t>,</w:t>
      </w:r>
      <w:r w:rsidR="007A0C2E">
        <w:t xml:space="preserve"> only 50 or 80%)</w:t>
      </w:r>
      <w:r w:rsidR="00DB458B">
        <w:t>,</w:t>
      </w:r>
      <w:r w:rsidR="007A0C2E">
        <w:t xml:space="preserve"> a pro-rata </w:t>
      </w:r>
      <w:r w:rsidR="00AC4140">
        <w:t xml:space="preserve">calculation for </w:t>
      </w:r>
      <w:r w:rsidR="00EC2F9E">
        <w:t>1</w:t>
      </w:r>
      <w:r w:rsidR="00CD373F">
        <w:t xml:space="preserve"> </w:t>
      </w:r>
      <w:r w:rsidR="00EC2F9E">
        <w:t>720h can be applied</w:t>
      </w:r>
      <w:r w:rsidR="00FC7353" w:rsidRPr="00FC4422">
        <w:t>.</w:t>
      </w:r>
    </w:p>
    <w:p w14:paraId="6274CDD7" w14:textId="77777777" w:rsidR="008457D8" w:rsidRDefault="008457D8" w:rsidP="005D32F9">
      <w:pPr>
        <w:autoSpaceDE w:val="0"/>
        <w:autoSpaceDN w:val="0"/>
        <w:adjustRightInd w:val="0"/>
        <w:spacing w:line="240" w:lineRule="auto"/>
        <w:rPr>
          <w:rFonts w:ascii="EUAlbertina" w:hAnsi="EUAlbertina" w:cs="EUAlbertina"/>
          <w:color w:val="000000"/>
          <w:spacing w:val="0"/>
          <w:sz w:val="19"/>
          <w:szCs w:val="19"/>
          <w:lang w:val="en-US"/>
        </w:rPr>
      </w:pPr>
    </w:p>
    <w:p w14:paraId="1785CC09" w14:textId="716BF084" w:rsidR="00CB55C3" w:rsidRDefault="008457D8" w:rsidP="005D32F9">
      <w:pPr>
        <w:autoSpaceDE w:val="0"/>
        <w:autoSpaceDN w:val="0"/>
        <w:adjustRightInd w:val="0"/>
        <w:spacing w:line="240" w:lineRule="auto"/>
      </w:pPr>
      <w:r w:rsidRPr="00FC4422">
        <w:t xml:space="preserve">It is also possible to develop </w:t>
      </w:r>
      <w:r w:rsidR="00CB55C3">
        <w:t>programme</w:t>
      </w:r>
      <w:r w:rsidR="00E54E69">
        <w:t>-</w:t>
      </w:r>
      <w:r w:rsidR="00CB55C3">
        <w:t>specific unit costs, for example:</w:t>
      </w:r>
    </w:p>
    <w:p w14:paraId="67F4E713" w14:textId="77777777" w:rsidR="00F67F89" w:rsidRDefault="00F67F89" w:rsidP="005D32F9">
      <w:pPr>
        <w:autoSpaceDE w:val="0"/>
        <w:autoSpaceDN w:val="0"/>
        <w:adjustRightInd w:val="0"/>
        <w:spacing w:line="240" w:lineRule="auto"/>
      </w:pPr>
    </w:p>
    <w:p w14:paraId="6B1CB1FC" w14:textId="48969BE7" w:rsidR="005D32F9" w:rsidRPr="00C24501" w:rsidRDefault="008457D8" w:rsidP="00555753">
      <w:pPr>
        <w:pStyle w:val="Listeafsnit"/>
        <w:numPr>
          <w:ilvl w:val="0"/>
          <w:numId w:val="32"/>
        </w:numPr>
        <w:autoSpaceDE w:val="0"/>
        <w:autoSpaceDN w:val="0"/>
        <w:adjustRightInd w:val="0"/>
        <w:spacing w:line="240" w:lineRule="auto"/>
        <w:rPr>
          <w:rFonts w:ascii="EUAlbertina" w:hAnsi="EUAlbertina" w:cs="EUAlbertina"/>
          <w:color w:val="000000"/>
          <w:spacing w:val="0"/>
          <w:sz w:val="19"/>
          <w:szCs w:val="19"/>
          <w:lang w:val="en-US"/>
        </w:rPr>
      </w:pPr>
      <w:r w:rsidRPr="00FC4422">
        <w:t>hourly rates for different types of staff categories/ performance groups. T</w:t>
      </w:r>
      <w:r>
        <w:t>he rates represent functions in the project</w:t>
      </w:r>
      <w:r>
        <w:rPr>
          <w:rStyle w:val="Fodnotehenvisning"/>
        </w:rPr>
        <w:footnoteReference w:id="14"/>
      </w:r>
      <w:r>
        <w:t>.</w:t>
      </w:r>
    </w:p>
    <w:p w14:paraId="0FA97F52" w14:textId="190C2394" w:rsidR="00F67F89" w:rsidRPr="00A031B6" w:rsidRDefault="00C40190" w:rsidP="00C24501">
      <w:pPr>
        <w:pStyle w:val="Listeafsnit"/>
        <w:numPr>
          <w:ilvl w:val="0"/>
          <w:numId w:val="32"/>
        </w:numPr>
        <w:autoSpaceDE w:val="0"/>
        <w:autoSpaceDN w:val="0"/>
        <w:adjustRightInd w:val="0"/>
        <w:spacing w:line="240" w:lineRule="auto"/>
        <w:rPr>
          <w:rFonts w:ascii="EUAlbertina" w:hAnsi="EUAlbertina" w:cs="EUAlbertina"/>
          <w:color w:val="000000"/>
          <w:spacing w:val="0"/>
          <w:sz w:val="19"/>
          <w:szCs w:val="19"/>
          <w:lang w:val="en-US"/>
        </w:rPr>
      </w:pPr>
      <w:r>
        <w:t>hourly rates per Member</w:t>
      </w:r>
      <w:r w:rsidR="009668F4">
        <w:t xml:space="preserve"> </w:t>
      </w:r>
      <w:r>
        <w:t xml:space="preserve">/Partner </w:t>
      </w:r>
      <w:r w:rsidR="009668F4">
        <w:t xml:space="preserve">State </w:t>
      </w:r>
      <w:r>
        <w:t xml:space="preserve">in the programme. Depending on the location of </w:t>
      </w:r>
      <w:r w:rsidR="00E965A7">
        <w:t>the project partner</w:t>
      </w:r>
      <w:r w:rsidR="00DB458B">
        <w:t>,</w:t>
      </w:r>
      <w:r w:rsidR="00E965A7">
        <w:t xml:space="preserve"> a specific hourly rate is </w:t>
      </w:r>
      <w:r w:rsidR="00E54E69">
        <w:t>used</w:t>
      </w:r>
      <w:r w:rsidR="00E965A7">
        <w:t>.</w:t>
      </w:r>
    </w:p>
    <w:p w14:paraId="5AB9E5C4" w14:textId="7E22586B" w:rsidR="00E5500B" w:rsidRDefault="00E5500B" w:rsidP="00D25641">
      <w:pPr>
        <w:jc w:val="both"/>
        <w:rPr>
          <w:rFonts w:ascii="Franklin Gothic Demi" w:hAnsi="Franklin Gothic Demi"/>
          <w:color w:val="007BA1" w:themeColor="accent2"/>
        </w:rPr>
      </w:pPr>
    </w:p>
    <w:p w14:paraId="06A7031A" w14:textId="6072371E" w:rsidR="00CD373F" w:rsidRDefault="00CD373F" w:rsidP="00D25641">
      <w:pPr>
        <w:jc w:val="both"/>
        <w:rPr>
          <w:rFonts w:ascii="Franklin Gothic Demi" w:hAnsi="Franklin Gothic Demi"/>
          <w:color w:val="007BA1" w:themeColor="accent2"/>
        </w:rPr>
      </w:pPr>
    </w:p>
    <w:p w14:paraId="18B975AF" w14:textId="77777777" w:rsidR="00CD373F" w:rsidRDefault="00CD373F" w:rsidP="00D25641">
      <w:pPr>
        <w:jc w:val="both"/>
        <w:rPr>
          <w:rFonts w:ascii="Franklin Gothic Demi" w:hAnsi="Franklin Gothic Demi"/>
          <w:color w:val="007BA1" w:themeColor="accent2"/>
        </w:rPr>
      </w:pPr>
    </w:p>
    <w:p w14:paraId="65D2352D" w14:textId="33C1E2A9" w:rsidR="005D32F9" w:rsidRPr="00FA32B2" w:rsidRDefault="00E5500B" w:rsidP="00FA32B2">
      <w:pPr>
        <w:rPr>
          <w:b/>
          <w:bCs/>
        </w:rPr>
      </w:pPr>
      <w:r w:rsidRPr="00FA32B2">
        <w:rPr>
          <w:b/>
          <w:bCs/>
        </w:rPr>
        <w:t>Lump sums</w:t>
      </w:r>
    </w:p>
    <w:p w14:paraId="27354AC6" w14:textId="3607307C" w:rsidR="00E5500B" w:rsidRDefault="00E5500B" w:rsidP="00D25641">
      <w:pPr>
        <w:jc w:val="both"/>
        <w:rPr>
          <w:lang w:val="en-US"/>
        </w:rPr>
      </w:pPr>
    </w:p>
    <w:p w14:paraId="4CDBDB4A" w14:textId="45F4EA73" w:rsidR="00E5500B" w:rsidRDefault="0014117D" w:rsidP="00D25641">
      <w:pPr>
        <w:jc w:val="both"/>
      </w:pPr>
      <w:r w:rsidRPr="00654EB5">
        <w:t xml:space="preserve">A programme can decide to use lump sums for specific </w:t>
      </w:r>
      <w:r w:rsidRPr="008E1546">
        <w:t xml:space="preserve">project activities (e.g., </w:t>
      </w:r>
      <w:r w:rsidR="005A258F">
        <w:t>project management</w:t>
      </w:r>
      <w:r w:rsidR="005A258F" w:rsidRPr="008E1546">
        <w:t xml:space="preserve"> </w:t>
      </w:r>
      <w:r w:rsidRPr="008E1546">
        <w:t>costs</w:t>
      </w:r>
      <w:r w:rsidR="0052020B">
        <w:t>, preparation costs lump sum</w:t>
      </w:r>
      <w:r w:rsidRPr="008E1546">
        <w:t xml:space="preserve">). </w:t>
      </w:r>
      <w:r w:rsidRPr="00654EB5">
        <w:t>In such cases, staff costs will be included in a lump sum. The lump sum is paid if the predefined terms of agreement on activities and/or outputs are completed. No supporting documents are required for verification of the staff costs in such case.</w:t>
      </w:r>
    </w:p>
    <w:p w14:paraId="5FD3275A" w14:textId="42997EE9" w:rsidR="00FA32B2" w:rsidRDefault="00FA32B2" w:rsidP="00D25641">
      <w:pPr>
        <w:jc w:val="both"/>
      </w:pPr>
    </w:p>
    <w:p w14:paraId="15A69AF8" w14:textId="3393EC45" w:rsidR="00FA32B2" w:rsidRDefault="00FA32B2" w:rsidP="00D25641">
      <w:pPr>
        <w:jc w:val="both"/>
      </w:pPr>
    </w:p>
    <w:p w14:paraId="2867BCA2" w14:textId="77777777" w:rsidR="00FA32B2" w:rsidRPr="00FA32B2" w:rsidRDefault="00FA32B2" w:rsidP="00FA32B2">
      <w:pPr>
        <w:pStyle w:val="BOLDStandard"/>
        <w:rPr>
          <w:rFonts w:ascii="Franklin Gothic Demi" w:hAnsi="Franklin Gothic Demi"/>
          <w:b w:val="0"/>
          <w:bCs w:val="0"/>
          <w:color w:val="007BA1" w:themeColor="accent2"/>
        </w:rPr>
      </w:pPr>
      <w:r w:rsidRPr="00FA32B2">
        <w:rPr>
          <w:rFonts w:ascii="Franklin Gothic Demi" w:hAnsi="Franklin Gothic Demi"/>
          <w:b w:val="0"/>
          <w:bCs w:val="0"/>
          <w:color w:val="007BA1" w:themeColor="accent2"/>
        </w:rPr>
        <w:t xml:space="preserve">Audit trail </w:t>
      </w:r>
    </w:p>
    <w:p w14:paraId="2EBC571D" w14:textId="77777777" w:rsidR="00FA32B2" w:rsidRDefault="00FA32B2" w:rsidP="00FA32B2">
      <w:pPr>
        <w:pStyle w:val="BOLDStandard"/>
      </w:pPr>
    </w:p>
    <w:p w14:paraId="0A66B939" w14:textId="77777777" w:rsidR="00FA32B2" w:rsidRDefault="00FA32B2" w:rsidP="00FA32B2">
      <w:pPr>
        <w:pStyle w:val="BOLDStandard"/>
        <w:rPr>
          <w:u w:val="single"/>
        </w:rPr>
      </w:pPr>
      <w:r>
        <w:t>Real costs</w:t>
      </w:r>
    </w:p>
    <w:p w14:paraId="21DC7056" w14:textId="77777777" w:rsidR="00FA32B2" w:rsidRPr="00AE6875" w:rsidRDefault="00FA32B2" w:rsidP="00FA32B2">
      <w:pPr>
        <w:jc w:val="both"/>
        <w:rPr>
          <w:u w:val="single"/>
        </w:rPr>
      </w:pPr>
    </w:p>
    <w:p w14:paraId="20CE68AA" w14:textId="77777777" w:rsidR="00FA32B2" w:rsidRDefault="00FA32B2" w:rsidP="00FA32B2">
      <w:pPr>
        <w:jc w:val="both"/>
      </w:pPr>
      <w:r>
        <w:t>The following documents must be available for control purposes:</w:t>
      </w:r>
    </w:p>
    <w:p w14:paraId="2991F7EF" w14:textId="77777777" w:rsidR="00FA32B2" w:rsidRDefault="00FA32B2" w:rsidP="00FA32B2">
      <w:pPr>
        <w:jc w:val="both"/>
      </w:pPr>
    </w:p>
    <w:p w14:paraId="5FE14BD0" w14:textId="6CE18BD4" w:rsidR="00FA32B2" w:rsidRDefault="00FA32B2" w:rsidP="00FA32B2">
      <w:pPr>
        <w:pStyle w:val="Listeafsnit"/>
        <w:numPr>
          <w:ilvl w:val="0"/>
          <w:numId w:val="16"/>
        </w:numPr>
        <w:jc w:val="both"/>
      </w:pPr>
      <w:r>
        <w:t>employment document</w:t>
      </w:r>
      <w:r w:rsidR="002B5ECC">
        <w:t xml:space="preserve"> </w:t>
      </w:r>
      <w:r w:rsidR="002B5ECC" w:rsidRPr="00C03D8D">
        <w:rPr>
          <w:rFonts w:cs="Arial"/>
          <w:szCs w:val="20"/>
        </w:rPr>
        <w:t>or any other equivalent legal agreement that permit</w:t>
      </w:r>
      <w:r w:rsidR="002B5ECC">
        <w:rPr>
          <w:rFonts w:cs="Arial"/>
          <w:szCs w:val="20"/>
        </w:rPr>
        <w:t>s</w:t>
      </w:r>
      <w:r w:rsidR="002B5ECC" w:rsidRPr="00C03D8D">
        <w:rPr>
          <w:rFonts w:cs="Arial"/>
          <w:szCs w:val="20"/>
        </w:rPr>
        <w:t xml:space="preserve"> the identification of the employment relationship with the partner’s organisation</w:t>
      </w:r>
      <w:r>
        <w:t>;</w:t>
      </w:r>
    </w:p>
    <w:p w14:paraId="14CD2D13" w14:textId="77777777" w:rsidR="00FA32B2" w:rsidRDefault="00FA32B2" w:rsidP="00FA32B2">
      <w:pPr>
        <w:pStyle w:val="Listeafsnit"/>
        <w:numPr>
          <w:ilvl w:val="0"/>
          <w:numId w:val="17"/>
        </w:numPr>
        <w:jc w:val="both"/>
      </w:pPr>
      <w:r>
        <w:t>document setting out the percentage of time to be worked on the project per month (if not specified in the employment document) (for part-time assignment using fixed percentage);</w:t>
      </w:r>
    </w:p>
    <w:p w14:paraId="1E46F1F8" w14:textId="77777777" w:rsidR="00FA32B2" w:rsidRDefault="00FA32B2" w:rsidP="00FA32B2">
      <w:pPr>
        <w:pStyle w:val="Listeafsnit"/>
        <w:numPr>
          <w:ilvl w:val="0"/>
          <w:numId w:val="16"/>
        </w:numPr>
        <w:jc w:val="both"/>
      </w:pPr>
      <w:r>
        <w:t>tasks description (task assignment) providing information on responsibilities related to the project (if not included in the document in the previous point or employment document (for part-time assignment using fixed percentage);</w:t>
      </w:r>
    </w:p>
    <w:p w14:paraId="22BD762F" w14:textId="07C492ED" w:rsidR="00FA32B2" w:rsidRDefault="00FA32B2" w:rsidP="00FA32B2">
      <w:pPr>
        <w:pStyle w:val="Listeafsnit"/>
        <w:numPr>
          <w:ilvl w:val="0"/>
          <w:numId w:val="16"/>
        </w:numPr>
        <w:jc w:val="both"/>
      </w:pPr>
      <w:r>
        <w:t>payslips or other documents of equivalent probative value</w:t>
      </w:r>
      <w:r w:rsidR="00CD373F">
        <w:t>;</w:t>
      </w:r>
      <w:r>
        <w:t xml:space="preserve"> </w:t>
      </w:r>
    </w:p>
    <w:p w14:paraId="596BC0AA" w14:textId="3E5B17E9" w:rsidR="00FA32B2" w:rsidRDefault="00FA32B2" w:rsidP="00FA32B2">
      <w:pPr>
        <w:pStyle w:val="Listeafsnit"/>
        <w:numPr>
          <w:ilvl w:val="0"/>
          <w:numId w:val="16"/>
        </w:numPr>
        <w:jc w:val="both"/>
      </w:pPr>
      <w:r>
        <w:t>proof of payment of salaries and the employer’s contribution</w:t>
      </w:r>
      <w:r w:rsidR="00CD373F">
        <w:t>;</w:t>
      </w:r>
    </w:p>
    <w:p w14:paraId="71FD42CB" w14:textId="08F69108" w:rsidR="00D94340" w:rsidRDefault="00CD373F" w:rsidP="00FA32B2">
      <w:pPr>
        <w:pStyle w:val="Listeafsnit"/>
        <w:numPr>
          <w:ilvl w:val="0"/>
          <w:numId w:val="16"/>
        </w:numPr>
        <w:jc w:val="both"/>
      </w:pPr>
      <w:r>
        <w:t>t</w:t>
      </w:r>
      <w:r w:rsidR="00D94340">
        <w:t>ime recording system (</w:t>
      </w:r>
      <w:r w:rsidR="00B75801">
        <w:t>not required when a person works on the project full</w:t>
      </w:r>
      <w:r>
        <w:t>-</w:t>
      </w:r>
      <w:r w:rsidR="00B75801">
        <w:t xml:space="preserve">time </w:t>
      </w:r>
      <w:r w:rsidR="00156374">
        <w:t xml:space="preserve">or </w:t>
      </w:r>
      <w:r w:rsidR="005C590C">
        <w:t>at a</w:t>
      </w:r>
      <w:r w:rsidR="00B75801">
        <w:t xml:space="preserve"> fixed percentage)</w:t>
      </w:r>
    </w:p>
    <w:p w14:paraId="4CDBD42E" w14:textId="77777777" w:rsidR="00FA32B2" w:rsidRPr="00FA32B2" w:rsidRDefault="00FA32B2" w:rsidP="00D25641">
      <w:pPr>
        <w:jc w:val="both"/>
      </w:pPr>
    </w:p>
    <w:p w14:paraId="1C53F553" w14:textId="6F46F875" w:rsidR="00C11DD7" w:rsidRPr="00FA32B2" w:rsidRDefault="00E54E69" w:rsidP="00C11DD7">
      <w:pPr>
        <w:rPr>
          <w:b/>
          <w:bCs/>
        </w:rPr>
      </w:pPr>
      <w:r w:rsidRPr="00FA32B2">
        <w:rPr>
          <w:b/>
          <w:bCs/>
        </w:rPr>
        <w:t>SCOs</w:t>
      </w:r>
    </w:p>
    <w:p w14:paraId="3E19DB1B" w14:textId="3DD43D3D" w:rsidR="0014117D" w:rsidRDefault="0014117D" w:rsidP="00C11DD7">
      <w:pPr>
        <w:rPr>
          <w:rFonts w:ascii="Franklin Gothic Demi" w:hAnsi="Franklin Gothic Demi"/>
          <w:color w:val="007BA1" w:themeColor="accent2"/>
        </w:rPr>
      </w:pPr>
    </w:p>
    <w:p w14:paraId="379DD798" w14:textId="77777777" w:rsidR="00095B75" w:rsidRDefault="00095B75" w:rsidP="00095B75">
      <w:pPr>
        <w:jc w:val="both"/>
      </w:pPr>
      <w:r>
        <w:t>For the audit/ control of the correct application of the SCO, the following documents should be in place:</w:t>
      </w:r>
    </w:p>
    <w:p w14:paraId="3D64BE9B" w14:textId="77777777" w:rsidR="00095B75" w:rsidRDefault="00095B75" w:rsidP="00095B75">
      <w:pPr>
        <w:jc w:val="both"/>
      </w:pPr>
    </w:p>
    <w:p w14:paraId="5CF118B9" w14:textId="00CBD1BD" w:rsidR="00095B75" w:rsidRDefault="00095B75" w:rsidP="00095B75">
      <w:pPr>
        <w:pStyle w:val="Listeafsnit"/>
        <w:numPr>
          <w:ilvl w:val="0"/>
          <w:numId w:val="34"/>
        </w:numPr>
        <w:jc w:val="both"/>
      </w:pPr>
      <w:r>
        <w:t xml:space="preserve">For flat rates: programme rules to verify that the flat rate takes into account the </w:t>
      </w:r>
      <w:r w:rsidR="00DB458B">
        <w:t>correct</w:t>
      </w:r>
      <w:r>
        <w:t xml:space="preserve"> cost categories</w:t>
      </w:r>
      <w:r w:rsidR="00DB458B">
        <w:t>,</w:t>
      </w:r>
      <w:r>
        <w:t xml:space="preserve"> and that the </w:t>
      </w:r>
      <w:r w:rsidR="00DB458B">
        <w:t>correct</w:t>
      </w:r>
      <w:r>
        <w:t xml:space="preserve"> percentage is used</w:t>
      </w:r>
      <w:r w:rsidR="00DB458B">
        <w:t>,</w:t>
      </w:r>
      <w:r>
        <w:t xml:space="preserve"> and that calculations are correct; basis costs; verification against double</w:t>
      </w:r>
      <w:r w:rsidR="00DB458B">
        <w:t>-</w:t>
      </w:r>
      <w:r>
        <w:t>financing.</w:t>
      </w:r>
    </w:p>
    <w:p w14:paraId="14036F8B" w14:textId="0F161CE7" w:rsidR="0052020B" w:rsidRDefault="00095B75" w:rsidP="00095B75">
      <w:pPr>
        <w:pStyle w:val="Listeafsnit"/>
        <w:numPr>
          <w:ilvl w:val="0"/>
          <w:numId w:val="34"/>
        </w:numPr>
        <w:jc w:val="both"/>
      </w:pPr>
      <w:r>
        <w:t>For unit costs: delivered outputs of the project</w:t>
      </w:r>
      <w:r w:rsidR="00B74A31">
        <w:t xml:space="preserve"> (if relevant)</w:t>
      </w:r>
      <w:r>
        <w:t>; verification that the amount declared is justified by quantities; verification against double</w:t>
      </w:r>
      <w:r w:rsidR="00DB458B">
        <w:t>-</w:t>
      </w:r>
      <w:r>
        <w:t>financing.</w:t>
      </w:r>
    </w:p>
    <w:p w14:paraId="3F50FB76" w14:textId="511A1B97" w:rsidR="00813AD1" w:rsidRDefault="00095B75" w:rsidP="00DB458B">
      <w:pPr>
        <w:pStyle w:val="Listeafsnit"/>
        <w:numPr>
          <w:ilvl w:val="0"/>
          <w:numId w:val="34"/>
        </w:numPr>
        <w:jc w:val="both"/>
      </w:pPr>
      <w:r>
        <w:t>For lump sums: delivered outputs of the project; criteria for the payment of the lump sum (payment triggers); verification against double</w:t>
      </w:r>
      <w:r w:rsidR="00DB458B">
        <w:t>-</w:t>
      </w:r>
      <w:r>
        <w:t>financing.</w:t>
      </w:r>
      <w:r w:rsidR="00856271">
        <w:br/>
      </w:r>
    </w:p>
    <w:p w14:paraId="24FDC136" w14:textId="44EFB407" w:rsidR="00B74A31" w:rsidRDefault="00B74A31" w:rsidP="00856271">
      <w:pPr>
        <w:jc w:val="both"/>
      </w:pPr>
      <w:r w:rsidRPr="00B46E23">
        <w:t xml:space="preserve">To find out more about the audit trail of </w:t>
      </w:r>
      <w:r>
        <w:t>SCOs</w:t>
      </w:r>
      <w:r w:rsidRPr="00B46E23">
        <w:t>, check</w:t>
      </w:r>
      <w:r>
        <w:t xml:space="preserve"> out</w:t>
      </w:r>
      <w:r w:rsidRPr="00B46E23">
        <w:t xml:space="preserve"> </w:t>
      </w:r>
      <w:r w:rsidR="006D2ACC">
        <w:t xml:space="preserve">the </w:t>
      </w:r>
      <w:r w:rsidRPr="00B46E23">
        <w:t xml:space="preserve">Interact </w:t>
      </w:r>
      <w:hyperlink r:id="rId13" w:anchor="1747-publication-qa-simplified-cost-options-interreg-programmes" w:history="1">
        <w:r w:rsidRPr="00B46E23">
          <w:rPr>
            <w:rStyle w:val="Hyperlink"/>
          </w:rPr>
          <w:t>publication</w:t>
        </w:r>
      </w:hyperlink>
      <w:r w:rsidRPr="00B46E23">
        <w:t xml:space="preserve"> on simplified cost options in </w:t>
      </w:r>
      <w:proofErr w:type="spellStart"/>
      <w:r w:rsidRPr="00B46E23">
        <w:t>Interreg</w:t>
      </w:r>
      <w:proofErr w:type="spellEnd"/>
      <w:r w:rsidRPr="00B46E23">
        <w:t xml:space="preserve"> programmes.</w:t>
      </w:r>
    </w:p>
    <w:p w14:paraId="39B7C32B" w14:textId="30A2FBCE" w:rsidR="00813AD1" w:rsidRDefault="00813AD1" w:rsidP="004A6E80">
      <w:pPr>
        <w:jc w:val="both"/>
      </w:pPr>
    </w:p>
    <w:p w14:paraId="41C6C05E" w14:textId="5F84865A" w:rsidR="00B250EA" w:rsidRDefault="00B250EA" w:rsidP="004A6E80">
      <w:pPr>
        <w:jc w:val="both"/>
      </w:pPr>
    </w:p>
    <w:p w14:paraId="7A231D8F" w14:textId="77777777" w:rsidR="00FA32B2" w:rsidRDefault="00FA32B2" w:rsidP="004A6E80">
      <w:pPr>
        <w:jc w:val="both"/>
      </w:pPr>
    </w:p>
    <w:p w14:paraId="3F2A853B" w14:textId="77777777" w:rsidR="00FA32B2" w:rsidRDefault="00FA32B2">
      <w:pPr>
        <w:spacing w:line="240" w:lineRule="auto"/>
        <w:rPr>
          <w:rFonts w:ascii="Franklin Gothic Demi" w:hAnsi="Franklin Gothic Demi"/>
          <w:color w:val="007BA1" w:themeColor="accent2"/>
        </w:rPr>
      </w:pPr>
      <w:r>
        <w:rPr>
          <w:rFonts w:ascii="Franklin Gothic Demi" w:hAnsi="Franklin Gothic Demi"/>
          <w:color w:val="007BA1" w:themeColor="accent2"/>
        </w:rPr>
        <w:br w:type="page"/>
      </w:r>
    </w:p>
    <w:p w14:paraId="1FEC0BD0" w14:textId="175BFDF6" w:rsidR="005A258F" w:rsidRDefault="005A258F" w:rsidP="004A6E80">
      <w:pPr>
        <w:jc w:val="both"/>
      </w:pPr>
      <w:r w:rsidRPr="005A258F">
        <w:rPr>
          <w:rFonts w:ascii="Franklin Gothic Demi" w:hAnsi="Franklin Gothic Demi"/>
          <w:color w:val="007BA1" w:themeColor="accent2"/>
        </w:rPr>
        <w:lastRenderedPageBreak/>
        <w:t xml:space="preserve">Summary </w:t>
      </w:r>
    </w:p>
    <w:p w14:paraId="37320D38" w14:textId="77777777" w:rsidR="005A258F" w:rsidRDefault="005A258F" w:rsidP="004A6E80">
      <w:pPr>
        <w:jc w:val="both"/>
      </w:pPr>
    </w:p>
    <w:p w14:paraId="61478A34" w14:textId="55166B6F" w:rsidR="00C11DD7" w:rsidRPr="00D8704B" w:rsidRDefault="008E61DA" w:rsidP="004A6E80">
      <w:pPr>
        <w:jc w:val="both"/>
        <w:rPr>
          <w:u w:val="single"/>
        </w:rPr>
      </w:pPr>
      <w:r>
        <w:t>T</w:t>
      </w:r>
      <w:r w:rsidR="0014117D">
        <w:t xml:space="preserve">he table </w:t>
      </w:r>
      <w:r w:rsidR="00682642">
        <w:t>below</w:t>
      </w:r>
      <w:r>
        <w:t xml:space="preserve"> presents</w:t>
      </w:r>
      <w:r w:rsidR="00682642">
        <w:t xml:space="preserve"> </w:t>
      </w:r>
      <w:r w:rsidR="0014117D">
        <w:t xml:space="preserve">a short recap of </w:t>
      </w:r>
      <w:r w:rsidR="008A0CFD">
        <w:t xml:space="preserve">the audit trail </w:t>
      </w:r>
      <w:r w:rsidR="0014117D">
        <w:t>to be used for verification purposes of staff costs:</w:t>
      </w:r>
    </w:p>
    <w:p w14:paraId="6BD2E604" w14:textId="77777777" w:rsidR="00FC4422" w:rsidRDefault="00FC4422" w:rsidP="004A6E80">
      <w:pPr>
        <w:jc w:val="both"/>
        <w:rPr>
          <w:u w:val="single"/>
        </w:rPr>
      </w:pPr>
    </w:p>
    <w:tbl>
      <w:tblPr>
        <w:tblStyle w:val="Tabel-Gitter"/>
        <w:tblW w:w="864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299"/>
        <w:gridCol w:w="937"/>
        <w:gridCol w:w="1256"/>
        <w:gridCol w:w="906"/>
        <w:gridCol w:w="1141"/>
        <w:gridCol w:w="800"/>
        <w:gridCol w:w="1303"/>
      </w:tblGrid>
      <w:tr w:rsidR="0002661A" w14:paraId="586B1157" w14:textId="77777777" w:rsidTr="0034214F">
        <w:trPr>
          <w:trHeight w:val="506"/>
        </w:trPr>
        <w:tc>
          <w:tcPr>
            <w:tcW w:w="2299" w:type="dxa"/>
            <w:vMerge w:val="restart"/>
            <w:shd w:val="clear" w:color="auto" w:fill="BCC9ED" w:themeFill="accent1" w:themeFillShade="E6"/>
            <w:vAlign w:val="center"/>
          </w:tcPr>
          <w:p w14:paraId="6B6E69F9" w14:textId="77777777" w:rsidR="0002661A" w:rsidRPr="00FC4422" w:rsidRDefault="0002661A" w:rsidP="0002661A">
            <w:pPr>
              <w:jc w:val="center"/>
              <w:rPr>
                <w:b/>
                <w:sz w:val="24"/>
              </w:rPr>
            </w:pPr>
            <w:r w:rsidRPr="0002661A">
              <w:rPr>
                <w:b/>
                <w:color w:val="FFFFFF" w:themeColor="background1"/>
                <w:sz w:val="24"/>
              </w:rPr>
              <w:t>Required documents depending on the reimbursement option</w:t>
            </w:r>
          </w:p>
        </w:tc>
        <w:tc>
          <w:tcPr>
            <w:tcW w:w="4240" w:type="dxa"/>
            <w:gridSpan w:val="4"/>
            <w:shd w:val="clear" w:color="auto" w:fill="BCC9ED" w:themeFill="accent1" w:themeFillShade="E6"/>
            <w:vAlign w:val="center"/>
          </w:tcPr>
          <w:p w14:paraId="05E4603C" w14:textId="77777777" w:rsidR="0002661A" w:rsidRPr="0002661A" w:rsidRDefault="0002661A" w:rsidP="00B75801">
            <w:pPr>
              <w:jc w:val="center"/>
              <w:rPr>
                <w:color w:val="FFFFFF" w:themeColor="background1"/>
              </w:rPr>
            </w:pPr>
            <w:r w:rsidRPr="0002661A">
              <w:rPr>
                <w:color w:val="FFFFFF" w:themeColor="background1"/>
              </w:rPr>
              <w:t>Real costs</w:t>
            </w:r>
          </w:p>
        </w:tc>
        <w:tc>
          <w:tcPr>
            <w:tcW w:w="800" w:type="dxa"/>
            <w:vMerge w:val="restart"/>
            <w:shd w:val="clear" w:color="auto" w:fill="BCC9ED" w:themeFill="accent1" w:themeFillShade="E6"/>
            <w:vAlign w:val="center"/>
          </w:tcPr>
          <w:p w14:paraId="254C8B21" w14:textId="77777777" w:rsidR="0002661A" w:rsidRPr="0002661A" w:rsidRDefault="0002661A" w:rsidP="00B75801">
            <w:pPr>
              <w:jc w:val="center"/>
              <w:rPr>
                <w:color w:val="FFFFFF" w:themeColor="background1"/>
              </w:rPr>
            </w:pPr>
            <w:r w:rsidRPr="0002661A">
              <w:rPr>
                <w:color w:val="FFFFFF" w:themeColor="background1"/>
              </w:rPr>
              <w:t>20% flat rate</w:t>
            </w:r>
          </w:p>
        </w:tc>
        <w:tc>
          <w:tcPr>
            <w:tcW w:w="1303" w:type="dxa"/>
            <w:vMerge w:val="restart"/>
            <w:shd w:val="clear" w:color="auto" w:fill="BCC9ED" w:themeFill="accent1" w:themeFillShade="E6"/>
            <w:vAlign w:val="center"/>
          </w:tcPr>
          <w:p w14:paraId="048246B6" w14:textId="77777777" w:rsidR="0002661A" w:rsidRPr="0002661A" w:rsidRDefault="0002661A" w:rsidP="00B75801">
            <w:pPr>
              <w:jc w:val="center"/>
              <w:rPr>
                <w:color w:val="FFFFFF" w:themeColor="background1"/>
              </w:rPr>
            </w:pPr>
            <w:r w:rsidRPr="0002661A">
              <w:rPr>
                <w:color w:val="FFFFFF" w:themeColor="background1"/>
              </w:rPr>
              <w:t>Unit costs</w:t>
            </w:r>
          </w:p>
        </w:tc>
      </w:tr>
      <w:tr w:rsidR="0002661A" w14:paraId="7793EFD1" w14:textId="77777777" w:rsidTr="0034214F">
        <w:trPr>
          <w:trHeight w:val="506"/>
        </w:trPr>
        <w:tc>
          <w:tcPr>
            <w:tcW w:w="2299" w:type="dxa"/>
            <w:vMerge/>
            <w:shd w:val="clear" w:color="auto" w:fill="BCC9ED" w:themeFill="accent1" w:themeFillShade="E6"/>
          </w:tcPr>
          <w:p w14:paraId="1E851697" w14:textId="77777777" w:rsidR="0002661A" w:rsidRDefault="0002661A" w:rsidP="00B75801"/>
        </w:tc>
        <w:tc>
          <w:tcPr>
            <w:tcW w:w="937" w:type="dxa"/>
            <w:vMerge w:val="restart"/>
            <w:shd w:val="clear" w:color="auto" w:fill="BCC9ED" w:themeFill="accent1" w:themeFillShade="E6"/>
            <w:vAlign w:val="center"/>
          </w:tcPr>
          <w:p w14:paraId="72C06C7A" w14:textId="0D88D2DF" w:rsidR="0002661A" w:rsidRPr="0002661A" w:rsidRDefault="0002661A" w:rsidP="00FC4422">
            <w:pPr>
              <w:jc w:val="center"/>
            </w:pPr>
            <w:r w:rsidRPr="0002661A">
              <w:rPr>
                <w:color w:val="FFFFFF" w:themeColor="background1"/>
              </w:rPr>
              <w:t>Full</w:t>
            </w:r>
            <w:r w:rsidR="003B20CA">
              <w:rPr>
                <w:color w:val="FFFFFF" w:themeColor="background1"/>
              </w:rPr>
              <w:t>-</w:t>
            </w:r>
            <w:r w:rsidRPr="0002661A">
              <w:rPr>
                <w:color w:val="FFFFFF" w:themeColor="background1"/>
              </w:rPr>
              <w:t xml:space="preserve"> time</w:t>
            </w:r>
          </w:p>
        </w:tc>
        <w:tc>
          <w:tcPr>
            <w:tcW w:w="2162" w:type="dxa"/>
            <w:gridSpan w:val="2"/>
            <w:shd w:val="clear" w:color="auto" w:fill="BCC9ED" w:themeFill="accent1" w:themeFillShade="E6"/>
            <w:vAlign w:val="center"/>
          </w:tcPr>
          <w:p w14:paraId="5B0E8B6A" w14:textId="77777777" w:rsidR="0002661A" w:rsidRPr="0002661A" w:rsidRDefault="0002661A" w:rsidP="00B75801">
            <w:pPr>
              <w:jc w:val="center"/>
              <w:rPr>
                <w:color w:val="FFFFFF" w:themeColor="background1"/>
                <w:highlight w:val="yellow"/>
              </w:rPr>
            </w:pPr>
            <w:r w:rsidRPr="0002661A">
              <w:rPr>
                <w:color w:val="FFFFFF" w:themeColor="background1"/>
              </w:rPr>
              <w:t>Part time</w:t>
            </w:r>
          </w:p>
        </w:tc>
        <w:tc>
          <w:tcPr>
            <w:tcW w:w="1141" w:type="dxa"/>
            <w:vMerge w:val="restart"/>
            <w:shd w:val="clear" w:color="auto" w:fill="BCC9ED" w:themeFill="accent1" w:themeFillShade="E6"/>
            <w:vAlign w:val="center"/>
          </w:tcPr>
          <w:p w14:paraId="58074E87" w14:textId="77777777" w:rsidR="0002661A" w:rsidRPr="0002661A" w:rsidRDefault="0002661A" w:rsidP="00B75801">
            <w:pPr>
              <w:jc w:val="center"/>
              <w:rPr>
                <w:color w:val="FFFFFF" w:themeColor="background1"/>
                <w:highlight w:val="yellow"/>
              </w:rPr>
            </w:pPr>
            <w:r w:rsidRPr="0002661A">
              <w:rPr>
                <w:color w:val="FFFFFF" w:themeColor="background1"/>
              </w:rPr>
              <w:t>Hourly rate set in the document</w:t>
            </w:r>
          </w:p>
        </w:tc>
        <w:tc>
          <w:tcPr>
            <w:tcW w:w="800" w:type="dxa"/>
            <w:vMerge/>
            <w:shd w:val="clear" w:color="auto" w:fill="BCC9ED" w:themeFill="accent1" w:themeFillShade="E6"/>
          </w:tcPr>
          <w:p w14:paraId="2B5C75E6" w14:textId="77777777" w:rsidR="0002661A" w:rsidRPr="0002661A" w:rsidRDefault="0002661A" w:rsidP="00B75801">
            <w:pPr>
              <w:rPr>
                <w:color w:val="FFFFFF" w:themeColor="background1"/>
                <w:highlight w:val="yellow"/>
              </w:rPr>
            </w:pPr>
          </w:p>
        </w:tc>
        <w:tc>
          <w:tcPr>
            <w:tcW w:w="1303" w:type="dxa"/>
            <w:vMerge/>
            <w:shd w:val="clear" w:color="auto" w:fill="BCC9ED" w:themeFill="accent1" w:themeFillShade="E6"/>
          </w:tcPr>
          <w:p w14:paraId="1523BEC4" w14:textId="77777777" w:rsidR="0002661A" w:rsidRPr="0002661A" w:rsidRDefault="0002661A" w:rsidP="00B75801">
            <w:pPr>
              <w:rPr>
                <w:color w:val="FFFFFF" w:themeColor="background1"/>
                <w:highlight w:val="yellow"/>
              </w:rPr>
            </w:pPr>
          </w:p>
        </w:tc>
      </w:tr>
      <w:tr w:rsidR="0002661A" w14:paraId="1A3A4B57" w14:textId="77777777" w:rsidTr="0034214F">
        <w:trPr>
          <w:trHeight w:val="817"/>
        </w:trPr>
        <w:tc>
          <w:tcPr>
            <w:tcW w:w="2299" w:type="dxa"/>
            <w:vMerge/>
            <w:tcBorders>
              <w:bottom w:val="single" w:sz="4" w:space="0" w:color="FFFFFF" w:themeColor="background1"/>
            </w:tcBorders>
            <w:shd w:val="clear" w:color="auto" w:fill="BCC9ED" w:themeFill="accent1" w:themeFillShade="E6"/>
          </w:tcPr>
          <w:p w14:paraId="01642A74" w14:textId="77777777" w:rsidR="0002661A" w:rsidRDefault="0002661A" w:rsidP="00B75801"/>
        </w:tc>
        <w:tc>
          <w:tcPr>
            <w:tcW w:w="937" w:type="dxa"/>
            <w:vMerge/>
            <w:tcBorders>
              <w:bottom w:val="single" w:sz="4" w:space="0" w:color="FFFFFF" w:themeColor="background1"/>
            </w:tcBorders>
            <w:shd w:val="clear" w:color="auto" w:fill="BCC9ED" w:themeFill="accent1" w:themeFillShade="E6"/>
          </w:tcPr>
          <w:p w14:paraId="7ABD4BA0" w14:textId="77777777" w:rsidR="0002661A" w:rsidRDefault="0002661A" w:rsidP="00B75801"/>
        </w:tc>
        <w:tc>
          <w:tcPr>
            <w:tcW w:w="1256" w:type="dxa"/>
            <w:tcBorders>
              <w:bottom w:val="single" w:sz="4" w:space="0" w:color="FFFFFF" w:themeColor="background1"/>
            </w:tcBorders>
            <w:shd w:val="clear" w:color="auto" w:fill="BCC9ED" w:themeFill="accent1" w:themeFillShade="E6"/>
            <w:vAlign w:val="center"/>
          </w:tcPr>
          <w:p w14:paraId="4B0B2EC3" w14:textId="2B60D076" w:rsidR="0002661A" w:rsidRPr="00FB411D" w:rsidRDefault="0002661A" w:rsidP="00624AFF">
            <w:pPr>
              <w:jc w:val="center"/>
              <w:rPr>
                <w:color w:val="FFFFFF" w:themeColor="background1"/>
              </w:rPr>
            </w:pPr>
            <w:r w:rsidRPr="00FB411D">
              <w:rPr>
                <w:color w:val="FFFFFF" w:themeColor="background1"/>
              </w:rPr>
              <w:t xml:space="preserve">Fixed </w:t>
            </w:r>
            <w:r>
              <w:rPr>
                <w:color w:val="FFFFFF" w:themeColor="background1"/>
              </w:rPr>
              <w:t>percentage</w:t>
            </w:r>
          </w:p>
        </w:tc>
        <w:tc>
          <w:tcPr>
            <w:tcW w:w="906" w:type="dxa"/>
            <w:tcBorders>
              <w:bottom w:val="single" w:sz="4" w:space="0" w:color="FFFFFF" w:themeColor="background1"/>
            </w:tcBorders>
            <w:shd w:val="clear" w:color="auto" w:fill="BCC9ED" w:themeFill="accent1" w:themeFillShade="E6"/>
            <w:vAlign w:val="center"/>
          </w:tcPr>
          <w:p w14:paraId="070DDAF7" w14:textId="77777777" w:rsidR="0002661A" w:rsidRPr="00FB411D" w:rsidRDefault="0002661A" w:rsidP="00B75801">
            <w:pPr>
              <w:jc w:val="center"/>
              <w:rPr>
                <w:color w:val="FFFFFF" w:themeColor="background1"/>
              </w:rPr>
            </w:pPr>
            <w:r w:rsidRPr="00FB411D">
              <w:rPr>
                <w:color w:val="FFFFFF" w:themeColor="background1"/>
              </w:rPr>
              <w:t>Actual hours</w:t>
            </w:r>
          </w:p>
        </w:tc>
        <w:tc>
          <w:tcPr>
            <w:tcW w:w="1141" w:type="dxa"/>
            <w:vMerge/>
            <w:tcBorders>
              <w:bottom w:val="single" w:sz="4" w:space="0" w:color="FFFFFF" w:themeColor="background1"/>
            </w:tcBorders>
            <w:shd w:val="clear" w:color="auto" w:fill="BCC9ED" w:themeFill="accent1" w:themeFillShade="E6"/>
          </w:tcPr>
          <w:p w14:paraId="3995ED54" w14:textId="77777777" w:rsidR="0002661A" w:rsidRPr="00FB411D" w:rsidRDefault="0002661A" w:rsidP="00B75801">
            <w:pPr>
              <w:rPr>
                <w:color w:val="FFFFFF" w:themeColor="background1"/>
              </w:rPr>
            </w:pPr>
          </w:p>
        </w:tc>
        <w:tc>
          <w:tcPr>
            <w:tcW w:w="800" w:type="dxa"/>
            <w:vMerge/>
            <w:tcBorders>
              <w:bottom w:val="single" w:sz="4" w:space="0" w:color="FFFFFF" w:themeColor="background1"/>
            </w:tcBorders>
            <w:shd w:val="clear" w:color="auto" w:fill="BCC9ED" w:themeFill="accent1" w:themeFillShade="E6"/>
          </w:tcPr>
          <w:p w14:paraId="47BE80D0" w14:textId="77777777" w:rsidR="0002661A" w:rsidRPr="00FB411D" w:rsidRDefault="0002661A" w:rsidP="00B75801">
            <w:pPr>
              <w:rPr>
                <w:color w:val="FFFFFF" w:themeColor="background1"/>
              </w:rPr>
            </w:pPr>
          </w:p>
        </w:tc>
        <w:tc>
          <w:tcPr>
            <w:tcW w:w="1303" w:type="dxa"/>
            <w:vMerge/>
            <w:tcBorders>
              <w:bottom w:val="single" w:sz="4" w:space="0" w:color="FFFFFF" w:themeColor="background1"/>
            </w:tcBorders>
            <w:shd w:val="clear" w:color="auto" w:fill="BCC9ED" w:themeFill="accent1" w:themeFillShade="E6"/>
          </w:tcPr>
          <w:p w14:paraId="72608879" w14:textId="77777777" w:rsidR="0002661A" w:rsidRPr="00FB411D" w:rsidRDefault="0002661A" w:rsidP="00B75801">
            <w:pPr>
              <w:rPr>
                <w:color w:val="FFFFFF" w:themeColor="background1"/>
              </w:rPr>
            </w:pPr>
          </w:p>
        </w:tc>
      </w:tr>
      <w:tr w:rsidR="0002661A" w14:paraId="10514886" w14:textId="77777777" w:rsidTr="0034214F">
        <w:trPr>
          <w:trHeight w:val="955"/>
        </w:trPr>
        <w:tc>
          <w:tcPr>
            <w:tcW w:w="2299" w:type="dxa"/>
            <w:shd w:val="clear" w:color="auto" w:fill="BCC9ED" w:themeFill="accent1" w:themeFillShade="E6"/>
            <w:vAlign w:val="center"/>
          </w:tcPr>
          <w:p w14:paraId="496906DF" w14:textId="77777777" w:rsidR="0002661A" w:rsidRPr="00670184" w:rsidRDefault="0002661A" w:rsidP="00B75801">
            <w:pPr>
              <w:jc w:val="center"/>
              <w:rPr>
                <w:color w:val="FFFFFF" w:themeColor="background1"/>
              </w:rPr>
            </w:pPr>
            <w:r w:rsidRPr="00670184">
              <w:rPr>
                <w:color w:val="FFFFFF" w:themeColor="background1"/>
              </w:rPr>
              <w:t>Employment/work contract/ other document</w:t>
            </w:r>
          </w:p>
        </w:tc>
        <w:tc>
          <w:tcPr>
            <w:tcW w:w="937" w:type="dxa"/>
            <w:shd w:val="clear" w:color="auto" w:fill="E1E7F7" w:themeFill="accent1"/>
            <w:vAlign w:val="center"/>
          </w:tcPr>
          <w:p w14:paraId="5D3970AD"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1256" w:type="dxa"/>
            <w:shd w:val="clear" w:color="auto" w:fill="E1E7F7" w:themeFill="accent1"/>
            <w:vAlign w:val="center"/>
          </w:tcPr>
          <w:p w14:paraId="7FA48A9D"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906" w:type="dxa"/>
            <w:shd w:val="clear" w:color="auto" w:fill="E1E7F7" w:themeFill="accent1"/>
            <w:vAlign w:val="center"/>
          </w:tcPr>
          <w:p w14:paraId="6666AD35"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1141" w:type="dxa"/>
            <w:shd w:val="clear" w:color="auto" w:fill="E1E7F7" w:themeFill="accent1"/>
            <w:vAlign w:val="center"/>
          </w:tcPr>
          <w:p w14:paraId="0C0FB3FB"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800" w:type="dxa"/>
            <w:shd w:val="clear" w:color="auto" w:fill="E1E7F7" w:themeFill="accent1"/>
            <w:vAlign w:val="center"/>
          </w:tcPr>
          <w:p w14:paraId="517862F9" w14:textId="77777777" w:rsidR="0002661A" w:rsidRPr="00FC4422" w:rsidRDefault="0002661A" w:rsidP="00B75801">
            <w:pPr>
              <w:jc w:val="center"/>
              <w:rPr>
                <w:sz w:val="36"/>
                <w:szCs w:val="36"/>
              </w:rPr>
            </w:pPr>
            <w:r w:rsidRPr="00FC4422">
              <w:rPr>
                <w:rFonts w:ascii="Wingdings 2" w:eastAsia="Wingdings 2" w:hAnsi="Wingdings 2" w:cs="Wingdings 2"/>
                <w:color w:val="FF0000"/>
                <w:sz w:val="36"/>
                <w:szCs w:val="36"/>
              </w:rPr>
              <w:sym w:font="Wingdings 2" w:char="F04F"/>
            </w:r>
          </w:p>
        </w:tc>
        <w:tc>
          <w:tcPr>
            <w:tcW w:w="1303" w:type="dxa"/>
            <w:shd w:val="clear" w:color="auto" w:fill="E1E7F7" w:themeFill="accent1"/>
            <w:vAlign w:val="center"/>
          </w:tcPr>
          <w:p w14:paraId="1279CC8B"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r>
      <w:tr w:rsidR="0002661A" w14:paraId="446D874F" w14:textId="77777777" w:rsidTr="0034214F">
        <w:trPr>
          <w:trHeight w:val="863"/>
        </w:trPr>
        <w:tc>
          <w:tcPr>
            <w:tcW w:w="2299" w:type="dxa"/>
            <w:shd w:val="clear" w:color="auto" w:fill="BCC9ED" w:themeFill="accent1" w:themeFillShade="E6"/>
            <w:vAlign w:val="center"/>
          </w:tcPr>
          <w:p w14:paraId="1957E764" w14:textId="77777777" w:rsidR="0002661A" w:rsidRPr="00670184" w:rsidRDefault="0002661A" w:rsidP="00B75801">
            <w:pPr>
              <w:jc w:val="center"/>
              <w:rPr>
                <w:color w:val="FFFFFF" w:themeColor="background1"/>
              </w:rPr>
            </w:pPr>
            <w:r w:rsidRPr="00670184">
              <w:rPr>
                <w:color w:val="FFFFFF" w:themeColor="background1"/>
              </w:rPr>
              <w:t>Job description</w:t>
            </w:r>
          </w:p>
        </w:tc>
        <w:tc>
          <w:tcPr>
            <w:tcW w:w="937" w:type="dxa"/>
            <w:shd w:val="clear" w:color="auto" w:fill="E1E7F7" w:themeFill="accent1"/>
            <w:vAlign w:val="center"/>
          </w:tcPr>
          <w:p w14:paraId="5C54AF55"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1256" w:type="dxa"/>
            <w:shd w:val="clear" w:color="auto" w:fill="E1E7F7" w:themeFill="accent1"/>
            <w:vAlign w:val="center"/>
          </w:tcPr>
          <w:p w14:paraId="37D73F13"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906" w:type="dxa"/>
            <w:shd w:val="clear" w:color="auto" w:fill="E1E7F7" w:themeFill="accent1"/>
            <w:vAlign w:val="center"/>
          </w:tcPr>
          <w:p w14:paraId="579B84A8"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1141" w:type="dxa"/>
            <w:shd w:val="clear" w:color="auto" w:fill="E1E7F7" w:themeFill="accent1"/>
            <w:vAlign w:val="center"/>
          </w:tcPr>
          <w:p w14:paraId="043D0930"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800" w:type="dxa"/>
            <w:shd w:val="clear" w:color="auto" w:fill="E1E7F7" w:themeFill="accent1"/>
            <w:vAlign w:val="center"/>
          </w:tcPr>
          <w:p w14:paraId="349615FC" w14:textId="77777777" w:rsidR="0002661A" w:rsidRPr="00FC4422" w:rsidRDefault="0002661A" w:rsidP="00B75801">
            <w:pPr>
              <w:jc w:val="center"/>
              <w:rPr>
                <w:sz w:val="36"/>
                <w:szCs w:val="36"/>
              </w:rPr>
            </w:pPr>
            <w:r w:rsidRPr="00FC4422">
              <w:rPr>
                <w:rFonts w:ascii="Wingdings 2" w:eastAsia="Wingdings 2" w:hAnsi="Wingdings 2" w:cs="Wingdings 2"/>
                <w:color w:val="FF0000"/>
                <w:sz w:val="36"/>
                <w:szCs w:val="36"/>
              </w:rPr>
              <w:sym w:font="Wingdings 2" w:char="F04F"/>
            </w:r>
          </w:p>
        </w:tc>
        <w:tc>
          <w:tcPr>
            <w:tcW w:w="1303" w:type="dxa"/>
            <w:shd w:val="clear" w:color="auto" w:fill="E1E7F7" w:themeFill="accent1"/>
            <w:vAlign w:val="center"/>
          </w:tcPr>
          <w:p w14:paraId="7CD62A14"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r>
      <w:tr w:rsidR="0002661A" w14:paraId="3BEA9890" w14:textId="77777777" w:rsidTr="0034214F">
        <w:trPr>
          <w:trHeight w:val="863"/>
        </w:trPr>
        <w:tc>
          <w:tcPr>
            <w:tcW w:w="2299" w:type="dxa"/>
            <w:shd w:val="clear" w:color="auto" w:fill="BCC9ED" w:themeFill="accent1" w:themeFillShade="E6"/>
            <w:vAlign w:val="center"/>
          </w:tcPr>
          <w:p w14:paraId="38ECC475" w14:textId="77777777" w:rsidR="0002661A" w:rsidRPr="00670184" w:rsidRDefault="0002661A" w:rsidP="00B75801">
            <w:pPr>
              <w:jc w:val="center"/>
              <w:rPr>
                <w:color w:val="FFFFFF" w:themeColor="background1"/>
              </w:rPr>
            </w:pPr>
            <w:r w:rsidRPr="00670184">
              <w:rPr>
                <w:color w:val="FFFFFF" w:themeColor="background1"/>
              </w:rPr>
              <w:t>Payslips</w:t>
            </w:r>
          </w:p>
        </w:tc>
        <w:tc>
          <w:tcPr>
            <w:tcW w:w="937" w:type="dxa"/>
            <w:shd w:val="clear" w:color="auto" w:fill="E1E7F7" w:themeFill="accent1"/>
            <w:vAlign w:val="center"/>
          </w:tcPr>
          <w:p w14:paraId="6E397F6A"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1256" w:type="dxa"/>
            <w:shd w:val="clear" w:color="auto" w:fill="E1E7F7" w:themeFill="accent1"/>
            <w:vAlign w:val="center"/>
          </w:tcPr>
          <w:p w14:paraId="2ED9E737"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906" w:type="dxa"/>
            <w:shd w:val="clear" w:color="auto" w:fill="E1E7F7" w:themeFill="accent1"/>
            <w:vAlign w:val="center"/>
          </w:tcPr>
          <w:p w14:paraId="7887FD6C"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1141" w:type="dxa"/>
            <w:shd w:val="clear" w:color="auto" w:fill="E1E7F7" w:themeFill="accent1"/>
            <w:vAlign w:val="center"/>
          </w:tcPr>
          <w:p w14:paraId="14120D46"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800" w:type="dxa"/>
            <w:shd w:val="clear" w:color="auto" w:fill="E1E7F7" w:themeFill="accent1"/>
            <w:vAlign w:val="center"/>
          </w:tcPr>
          <w:p w14:paraId="139405C8" w14:textId="77777777" w:rsidR="0002661A" w:rsidRPr="00FC4422" w:rsidRDefault="0002661A" w:rsidP="00B75801">
            <w:pPr>
              <w:jc w:val="center"/>
              <w:rPr>
                <w:sz w:val="36"/>
                <w:szCs w:val="36"/>
              </w:rPr>
            </w:pPr>
            <w:r w:rsidRPr="00FC4422">
              <w:rPr>
                <w:rFonts w:ascii="Wingdings 2" w:eastAsia="Wingdings 2" w:hAnsi="Wingdings 2" w:cs="Wingdings 2"/>
                <w:color w:val="FF0000"/>
                <w:sz w:val="36"/>
                <w:szCs w:val="36"/>
              </w:rPr>
              <w:sym w:font="Wingdings 2" w:char="F04F"/>
            </w:r>
          </w:p>
        </w:tc>
        <w:tc>
          <w:tcPr>
            <w:tcW w:w="1303" w:type="dxa"/>
            <w:shd w:val="clear" w:color="auto" w:fill="E1E7F7" w:themeFill="accent1"/>
            <w:vAlign w:val="center"/>
          </w:tcPr>
          <w:p w14:paraId="30AE8AD8" w14:textId="77777777" w:rsidR="0002661A" w:rsidRPr="00FC4422" w:rsidRDefault="0002661A" w:rsidP="00B75801">
            <w:pPr>
              <w:jc w:val="center"/>
              <w:rPr>
                <w:sz w:val="36"/>
                <w:szCs w:val="36"/>
              </w:rPr>
            </w:pPr>
            <w:r w:rsidRPr="00FC4422">
              <w:rPr>
                <w:rFonts w:ascii="Wingdings 2" w:eastAsia="Wingdings 2" w:hAnsi="Wingdings 2" w:cs="Wingdings 2"/>
                <w:color w:val="FF0000"/>
                <w:sz w:val="36"/>
                <w:szCs w:val="36"/>
              </w:rPr>
              <w:sym w:font="Wingdings 2" w:char="F04F"/>
            </w:r>
          </w:p>
        </w:tc>
      </w:tr>
      <w:tr w:rsidR="0002661A" w14:paraId="78B55EA5" w14:textId="77777777" w:rsidTr="0034214F">
        <w:trPr>
          <w:trHeight w:val="863"/>
        </w:trPr>
        <w:tc>
          <w:tcPr>
            <w:tcW w:w="2299" w:type="dxa"/>
            <w:shd w:val="clear" w:color="auto" w:fill="BCC9ED" w:themeFill="accent1" w:themeFillShade="E6"/>
            <w:vAlign w:val="center"/>
          </w:tcPr>
          <w:p w14:paraId="31EB925F" w14:textId="77777777" w:rsidR="0002661A" w:rsidRPr="00670184" w:rsidRDefault="0002661A" w:rsidP="00B75801">
            <w:pPr>
              <w:jc w:val="center"/>
              <w:rPr>
                <w:color w:val="FFFFFF" w:themeColor="background1"/>
              </w:rPr>
            </w:pPr>
            <w:r w:rsidRPr="00670184">
              <w:rPr>
                <w:color w:val="FFFFFF" w:themeColor="background1"/>
              </w:rPr>
              <w:t>Data from time registration system</w:t>
            </w:r>
          </w:p>
        </w:tc>
        <w:tc>
          <w:tcPr>
            <w:tcW w:w="937" w:type="dxa"/>
            <w:shd w:val="clear" w:color="auto" w:fill="E1E7F7" w:themeFill="accent1"/>
            <w:vAlign w:val="center"/>
          </w:tcPr>
          <w:p w14:paraId="355B19FC" w14:textId="77777777" w:rsidR="0002661A" w:rsidRPr="00FC4422" w:rsidRDefault="0002661A" w:rsidP="00B75801">
            <w:pPr>
              <w:jc w:val="center"/>
              <w:rPr>
                <w:sz w:val="36"/>
                <w:szCs w:val="36"/>
              </w:rPr>
            </w:pPr>
            <w:r w:rsidRPr="00FC4422">
              <w:rPr>
                <w:rFonts w:ascii="Wingdings 2" w:eastAsia="Wingdings 2" w:hAnsi="Wingdings 2" w:cs="Wingdings 2"/>
                <w:color w:val="FF0000"/>
                <w:sz w:val="36"/>
                <w:szCs w:val="36"/>
              </w:rPr>
              <w:sym w:font="Wingdings 2" w:char="F04F"/>
            </w:r>
          </w:p>
        </w:tc>
        <w:tc>
          <w:tcPr>
            <w:tcW w:w="1256" w:type="dxa"/>
            <w:shd w:val="clear" w:color="auto" w:fill="E1E7F7" w:themeFill="accent1"/>
            <w:vAlign w:val="center"/>
          </w:tcPr>
          <w:p w14:paraId="0300995D" w14:textId="77777777" w:rsidR="0002661A" w:rsidRPr="00FC4422" w:rsidRDefault="0002661A" w:rsidP="00B75801">
            <w:pPr>
              <w:jc w:val="center"/>
              <w:rPr>
                <w:sz w:val="36"/>
                <w:szCs w:val="36"/>
              </w:rPr>
            </w:pPr>
            <w:r w:rsidRPr="00FC4422">
              <w:rPr>
                <w:rFonts w:ascii="Wingdings 2" w:eastAsia="Wingdings 2" w:hAnsi="Wingdings 2" w:cs="Wingdings 2"/>
                <w:color w:val="FF0000"/>
                <w:sz w:val="36"/>
                <w:szCs w:val="36"/>
              </w:rPr>
              <w:sym w:font="Wingdings 2" w:char="F04F"/>
            </w:r>
          </w:p>
        </w:tc>
        <w:tc>
          <w:tcPr>
            <w:tcW w:w="906" w:type="dxa"/>
            <w:shd w:val="clear" w:color="auto" w:fill="E1E7F7" w:themeFill="accent1"/>
            <w:vAlign w:val="center"/>
          </w:tcPr>
          <w:p w14:paraId="49083CD5"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1141" w:type="dxa"/>
            <w:shd w:val="clear" w:color="auto" w:fill="E1E7F7" w:themeFill="accent1"/>
            <w:vAlign w:val="center"/>
          </w:tcPr>
          <w:p w14:paraId="5C128C20"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800" w:type="dxa"/>
            <w:shd w:val="clear" w:color="auto" w:fill="E1E7F7" w:themeFill="accent1"/>
            <w:vAlign w:val="center"/>
          </w:tcPr>
          <w:p w14:paraId="4E9682D0" w14:textId="77777777" w:rsidR="0002661A" w:rsidRPr="00FC4422" w:rsidRDefault="0002661A" w:rsidP="00B75801">
            <w:pPr>
              <w:jc w:val="center"/>
              <w:rPr>
                <w:sz w:val="36"/>
                <w:szCs w:val="36"/>
              </w:rPr>
            </w:pPr>
            <w:r w:rsidRPr="00FC4422">
              <w:rPr>
                <w:rFonts w:ascii="Wingdings 2" w:eastAsia="Wingdings 2" w:hAnsi="Wingdings 2" w:cs="Wingdings 2"/>
                <w:color w:val="FF0000"/>
                <w:sz w:val="36"/>
                <w:szCs w:val="36"/>
              </w:rPr>
              <w:sym w:font="Wingdings 2" w:char="F04F"/>
            </w:r>
          </w:p>
        </w:tc>
        <w:tc>
          <w:tcPr>
            <w:tcW w:w="1303" w:type="dxa"/>
            <w:shd w:val="clear" w:color="auto" w:fill="E1E7F7" w:themeFill="accent1"/>
            <w:vAlign w:val="center"/>
          </w:tcPr>
          <w:p w14:paraId="7F254192"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r>
      <w:tr w:rsidR="0002661A" w14:paraId="2E4DCEC3" w14:textId="77777777" w:rsidTr="0034214F">
        <w:trPr>
          <w:trHeight w:val="863"/>
        </w:trPr>
        <w:tc>
          <w:tcPr>
            <w:tcW w:w="2299" w:type="dxa"/>
            <w:shd w:val="clear" w:color="auto" w:fill="BCC9ED" w:themeFill="accent1" w:themeFillShade="E6"/>
            <w:vAlign w:val="center"/>
          </w:tcPr>
          <w:p w14:paraId="60FCE65C" w14:textId="77777777" w:rsidR="0002661A" w:rsidRPr="00670184" w:rsidRDefault="0002661A" w:rsidP="00B75801">
            <w:pPr>
              <w:jc w:val="center"/>
              <w:rPr>
                <w:color w:val="FFFFFF" w:themeColor="background1"/>
              </w:rPr>
            </w:pPr>
            <w:r w:rsidRPr="00670184">
              <w:rPr>
                <w:color w:val="FFFFFF" w:themeColor="background1"/>
              </w:rPr>
              <w:t>Proof of payment</w:t>
            </w:r>
          </w:p>
        </w:tc>
        <w:tc>
          <w:tcPr>
            <w:tcW w:w="937" w:type="dxa"/>
            <w:shd w:val="clear" w:color="auto" w:fill="E1E7F7" w:themeFill="accent1"/>
            <w:vAlign w:val="center"/>
          </w:tcPr>
          <w:p w14:paraId="611E5287"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1256" w:type="dxa"/>
            <w:shd w:val="clear" w:color="auto" w:fill="E1E7F7" w:themeFill="accent1"/>
            <w:vAlign w:val="center"/>
          </w:tcPr>
          <w:p w14:paraId="6350EF97"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906" w:type="dxa"/>
            <w:shd w:val="clear" w:color="auto" w:fill="E1E7F7" w:themeFill="accent1"/>
            <w:vAlign w:val="center"/>
          </w:tcPr>
          <w:p w14:paraId="330458EF"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1141" w:type="dxa"/>
            <w:shd w:val="clear" w:color="auto" w:fill="E1E7F7" w:themeFill="accent1"/>
            <w:vAlign w:val="center"/>
          </w:tcPr>
          <w:p w14:paraId="48D4A3F0" w14:textId="77777777" w:rsidR="0002661A" w:rsidRPr="00FC4422" w:rsidRDefault="0002661A" w:rsidP="00B75801">
            <w:pPr>
              <w:jc w:val="center"/>
              <w:rPr>
                <w:sz w:val="36"/>
                <w:szCs w:val="36"/>
              </w:rPr>
            </w:pPr>
            <w:r w:rsidRPr="00FC4422">
              <w:rPr>
                <w:rFonts w:ascii="Wingdings" w:eastAsia="Wingdings" w:hAnsi="Wingdings" w:cs="Wingdings"/>
                <w:sz w:val="36"/>
                <w:szCs w:val="36"/>
              </w:rPr>
              <w:sym w:font="Wingdings" w:char="F0FC"/>
            </w:r>
          </w:p>
        </w:tc>
        <w:tc>
          <w:tcPr>
            <w:tcW w:w="800" w:type="dxa"/>
            <w:shd w:val="clear" w:color="auto" w:fill="E1E7F7" w:themeFill="accent1"/>
            <w:vAlign w:val="center"/>
          </w:tcPr>
          <w:p w14:paraId="20A2033C" w14:textId="77777777" w:rsidR="0002661A" w:rsidRPr="00FC4422" w:rsidRDefault="0002661A" w:rsidP="00B75801">
            <w:pPr>
              <w:jc w:val="center"/>
              <w:rPr>
                <w:sz w:val="36"/>
                <w:szCs w:val="36"/>
              </w:rPr>
            </w:pPr>
            <w:r w:rsidRPr="00FC4422">
              <w:rPr>
                <w:rFonts w:ascii="Wingdings 2" w:eastAsia="Wingdings 2" w:hAnsi="Wingdings 2" w:cs="Wingdings 2"/>
                <w:color w:val="FF0000"/>
                <w:sz w:val="36"/>
                <w:szCs w:val="36"/>
              </w:rPr>
              <w:sym w:font="Wingdings 2" w:char="F04F"/>
            </w:r>
          </w:p>
        </w:tc>
        <w:tc>
          <w:tcPr>
            <w:tcW w:w="1303" w:type="dxa"/>
            <w:shd w:val="clear" w:color="auto" w:fill="E1E7F7" w:themeFill="accent1"/>
            <w:vAlign w:val="center"/>
          </w:tcPr>
          <w:p w14:paraId="0262CE7F" w14:textId="77777777" w:rsidR="0002661A" w:rsidRPr="00FC4422" w:rsidRDefault="0002661A" w:rsidP="00B75801">
            <w:pPr>
              <w:jc w:val="center"/>
              <w:rPr>
                <w:sz w:val="36"/>
                <w:szCs w:val="36"/>
              </w:rPr>
            </w:pPr>
            <w:r w:rsidRPr="00FC4422">
              <w:rPr>
                <w:rFonts w:ascii="Wingdings 2" w:eastAsia="Wingdings 2" w:hAnsi="Wingdings 2" w:cs="Wingdings 2"/>
                <w:color w:val="FF0000"/>
                <w:sz w:val="36"/>
                <w:szCs w:val="36"/>
              </w:rPr>
              <w:sym w:font="Wingdings 2" w:char="F04F"/>
            </w:r>
          </w:p>
        </w:tc>
      </w:tr>
    </w:tbl>
    <w:p w14:paraId="5971417E" w14:textId="780DA126" w:rsidR="004A6E80" w:rsidRPr="00AB0E43" w:rsidRDefault="004A6E80" w:rsidP="00FC4422">
      <w:pPr>
        <w:jc w:val="both"/>
      </w:pPr>
    </w:p>
    <w:p w14:paraId="52573451" w14:textId="77777777" w:rsidR="0052020B" w:rsidRDefault="0052020B" w:rsidP="00C11DD7">
      <w:pPr>
        <w:rPr>
          <w:rFonts w:ascii="Franklin Gothic Demi" w:hAnsi="Franklin Gothic Demi"/>
          <w:color w:val="007BA1" w:themeColor="accent2"/>
        </w:rPr>
      </w:pPr>
    </w:p>
    <w:p w14:paraId="1106ECDF" w14:textId="77777777" w:rsidR="000B64E0" w:rsidRPr="00654EB5" w:rsidRDefault="000B64E0" w:rsidP="006B696B"/>
    <w:p w14:paraId="315946BC" w14:textId="30C5A5EB" w:rsidR="00682642" w:rsidRPr="00654EB5" w:rsidRDefault="00682642" w:rsidP="004A6E80">
      <w:pPr>
        <w:jc w:val="both"/>
      </w:pPr>
    </w:p>
    <w:p w14:paraId="43D4DE55" w14:textId="0244E663" w:rsidR="00DF354A" w:rsidRPr="00654EB5" w:rsidRDefault="000B64E0" w:rsidP="004A6E80">
      <w:pPr>
        <w:jc w:val="both"/>
        <w:rPr>
          <w:rFonts w:ascii="Franklin Gothic Demi" w:hAnsi="Franklin Gothic Demi"/>
          <w:color w:val="007BA1" w:themeColor="accent2"/>
        </w:rPr>
      </w:pPr>
      <w:r>
        <w:rPr>
          <w:rFonts w:ascii="Franklin Gothic Demi" w:hAnsi="Franklin Gothic Demi"/>
          <w:color w:val="007BA1" w:themeColor="accent2"/>
        </w:rPr>
        <w:t xml:space="preserve">Other/ </w:t>
      </w:r>
      <w:r w:rsidR="00DF354A" w:rsidRPr="00654EB5">
        <w:rPr>
          <w:rFonts w:ascii="Franklin Gothic Demi" w:hAnsi="Franklin Gothic Demi"/>
          <w:color w:val="007BA1" w:themeColor="accent2"/>
        </w:rPr>
        <w:t xml:space="preserve">Programme-specific </w:t>
      </w:r>
      <w:r w:rsidR="008E61DA">
        <w:rPr>
          <w:rFonts w:ascii="Franklin Gothic Demi" w:hAnsi="Franklin Gothic Demi"/>
          <w:color w:val="007BA1" w:themeColor="accent2"/>
        </w:rPr>
        <w:t>information</w:t>
      </w:r>
      <w:r w:rsidR="008E61DA" w:rsidRPr="00654EB5">
        <w:rPr>
          <w:rFonts w:ascii="Franklin Gothic Demi" w:hAnsi="Franklin Gothic Demi"/>
          <w:color w:val="007BA1" w:themeColor="accent2"/>
        </w:rPr>
        <w:t xml:space="preserve"> </w:t>
      </w:r>
    </w:p>
    <w:p w14:paraId="5862324D" w14:textId="77777777" w:rsidR="00DF354A" w:rsidRPr="00654EB5" w:rsidRDefault="00DF354A" w:rsidP="004A6E80">
      <w:pPr>
        <w:jc w:val="both"/>
        <w:rPr>
          <w:rFonts w:ascii="Franklin Gothic Demi" w:hAnsi="Franklin Gothic Demi"/>
          <w:color w:val="007BA1" w:themeColor="accent2"/>
        </w:rPr>
      </w:pPr>
    </w:p>
    <w:p w14:paraId="0D71E758" w14:textId="6AFCD9E0" w:rsidR="004A6E80" w:rsidRPr="00AB0E43" w:rsidRDefault="00DF354A" w:rsidP="008577A7">
      <w:r w:rsidRPr="00654EB5">
        <w:t xml:space="preserve">For programmes that allow contributions in-kind (Article </w:t>
      </w:r>
      <w:r w:rsidR="00B348BE" w:rsidRPr="00654EB5">
        <w:t>6</w:t>
      </w:r>
      <w:r w:rsidR="001970E9">
        <w:t>7</w:t>
      </w:r>
      <w:r w:rsidR="00F92A66" w:rsidRPr="00654EB5">
        <w:t>(</w:t>
      </w:r>
      <w:r w:rsidRPr="00654EB5">
        <w:t>1</w:t>
      </w:r>
      <w:r w:rsidR="00F92A66" w:rsidRPr="00654EB5">
        <w:t>)</w:t>
      </w:r>
      <w:r w:rsidRPr="00654EB5">
        <w:t xml:space="preserve"> </w:t>
      </w:r>
      <w:r w:rsidR="008E61DA">
        <w:t xml:space="preserve">CPR), </w:t>
      </w:r>
      <w:r w:rsidRPr="00654EB5">
        <w:t>unpaid voluntary work is eligible provided that the value of the work is determined by the verified time spent and the rate of remuneration for equivalent work (based on a market price or a fixed unit cost; the principle of sound financial management must be respected). All requirements regarding</w:t>
      </w:r>
      <w:r w:rsidR="003B20CA">
        <w:t xml:space="preserve"> the</w:t>
      </w:r>
      <w:r w:rsidRPr="00654EB5">
        <w:t xml:space="preserve"> calculation of the eligible cost (identification of time spent on the project and application of the remuneration rate) as specified above are valid</w:t>
      </w:r>
      <w:r w:rsidRPr="00654EB5">
        <w:rPr>
          <w:rStyle w:val="Fodnotehenvisning"/>
        </w:rPr>
        <w:footnoteReference w:id="15"/>
      </w:r>
      <w:r w:rsidRPr="00654EB5">
        <w:t>.</w:t>
      </w:r>
    </w:p>
    <w:p w14:paraId="6B0A7D66" w14:textId="4C2B65AE" w:rsidR="00050AFA" w:rsidRDefault="00050AFA" w:rsidP="00095B75">
      <w:pPr>
        <w:pStyle w:val="Overskrift1"/>
      </w:pPr>
      <w:bookmarkStart w:id="3" w:name="_Annex_2_–"/>
      <w:bookmarkEnd w:id="3"/>
    </w:p>
    <w:p w14:paraId="4B4F70BB" w14:textId="77777777" w:rsidR="000B64E0" w:rsidRDefault="000B64E0">
      <w:pPr>
        <w:spacing w:line="240" w:lineRule="auto"/>
        <w:rPr>
          <w:rFonts w:ascii="Franklin Gothic Demi" w:hAnsi="Franklin Gothic Demi"/>
          <w:color w:val="007BA1" w:themeColor="accent2"/>
        </w:rPr>
      </w:pPr>
      <w:r>
        <w:rPr>
          <w:rFonts w:ascii="Franklin Gothic Demi" w:hAnsi="Franklin Gothic Demi"/>
          <w:color w:val="007BA1" w:themeColor="accent2"/>
        </w:rPr>
        <w:br w:type="page"/>
      </w:r>
    </w:p>
    <w:p w14:paraId="3CBAA240" w14:textId="28471DD0" w:rsidR="00050AFA" w:rsidRDefault="00050AFA" w:rsidP="00050AFA">
      <w:pPr>
        <w:rPr>
          <w:rFonts w:ascii="Franklin Gothic Demi" w:hAnsi="Franklin Gothic Demi"/>
          <w:color w:val="007BA1" w:themeColor="accent2"/>
        </w:rPr>
      </w:pPr>
      <w:r>
        <w:rPr>
          <w:rFonts w:ascii="Franklin Gothic Demi" w:hAnsi="Franklin Gothic Demi"/>
          <w:color w:val="007BA1" w:themeColor="accent2"/>
        </w:rPr>
        <w:lastRenderedPageBreak/>
        <w:t>Annex 1 - Example of a timesheet template</w:t>
      </w:r>
      <w:r w:rsidRPr="00050AFA">
        <w:rPr>
          <w:rFonts w:ascii="Franklin Gothic Demi" w:hAnsi="Franklin Gothic Demi"/>
          <w:color w:val="007BA1" w:themeColor="accent2"/>
          <w:vertAlign w:val="superscript"/>
        </w:rPr>
        <w:footnoteReference w:id="16"/>
      </w:r>
    </w:p>
    <w:p w14:paraId="5EEF4B16" w14:textId="77777777" w:rsidR="00050AFA" w:rsidRDefault="00050AFA" w:rsidP="00050AFA"/>
    <w:p w14:paraId="1D208308" w14:textId="4B8F87A6" w:rsidR="00050AFA" w:rsidRDefault="00050AFA" w:rsidP="00050AFA">
      <w:pPr>
        <w:jc w:val="both"/>
      </w:pPr>
      <w:r>
        <w:t>1. Timesheets can be used as a tool to record time spent on carrying out project activities by staff members assigned to work part-time on the project (and full</w:t>
      </w:r>
      <w:r w:rsidR="003B20CA">
        <w:t>-</w:t>
      </w:r>
      <w:r>
        <w:t>time staff</w:t>
      </w:r>
      <w:r w:rsidR="006D2ACC">
        <w:t>,</w:t>
      </w:r>
      <w:r>
        <w:t xml:space="preserve"> in </w:t>
      </w:r>
      <w:r w:rsidR="006D2ACC">
        <w:t xml:space="preserve">the </w:t>
      </w:r>
      <w:r>
        <w:t>case of unit costs).</w:t>
      </w:r>
    </w:p>
    <w:p w14:paraId="034F7CF0" w14:textId="77777777" w:rsidR="00050AFA" w:rsidRDefault="00050AFA" w:rsidP="00050AFA">
      <w:pPr>
        <w:jc w:val="both"/>
      </w:pPr>
      <w:r>
        <w:t>2. Timesheet must cover 100% of the actual working time of the staff member.</w:t>
      </w:r>
    </w:p>
    <w:p w14:paraId="7F46DD79" w14:textId="096086E4" w:rsidR="00050AFA" w:rsidRDefault="00050AFA" w:rsidP="00050AFA">
      <w:pPr>
        <w:jc w:val="both"/>
      </w:pPr>
      <w:r>
        <w:t>3. An overall description of the work carried out by the staff member on the project in the month concerned should be provided.</w:t>
      </w:r>
    </w:p>
    <w:p w14:paraId="5CAB744D" w14:textId="08D6A4E7" w:rsidR="00050AFA" w:rsidRDefault="00050AFA" w:rsidP="00050AFA">
      <w:pPr>
        <w:jc w:val="both"/>
      </w:pPr>
      <w:r>
        <w:t xml:space="preserve">4. </w:t>
      </w:r>
      <w:r w:rsidRPr="00050AFA">
        <w:t>Working time should be recorded for every month worked on the project throughout the entire duration of the project.</w:t>
      </w:r>
    </w:p>
    <w:p w14:paraId="389985DD" w14:textId="4431EADA" w:rsidR="00050AFA" w:rsidRDefault="00050AFA" w:rsidP="00050AFA">
      <w:pPr>
        <w:jc w:val="both"/>
      </w:pPr>
      <w:r>
        <w:t>5. Only time recorded in timesheets is eligible and can be reported by the partner organisation.</w:t>
      </w:r>
    </w:p>
    <w:p w14:paraId="74B14B98" w14:textId="61385245" w:rsidR="00050AFA" w:rsidRDefault="00050AFA" w:rsidP="00050AFA">
      <w:pPr>
        <w:jc w:val="both"/>
      </w:pPr>
      <w:r>
        <w:t>6. Estimation</w:t>
      </w:r>
      <w:r w:rsidR="006D2ACC">
        <w:t>s</w:t>
      </w:r>
      <w:r>
        <w:t xml:space="preserve"> of hours worked are not accepted. </w:t>
      </w:r>
    </w:p>
    <w:p w14:paraId="50ADFE07" w14:textId="5A446B27" w:rsidR="00050AFA" w:rsidRDefault="00050AFA" w:rsidP="00050AFA">
      <w:pPr>
        <w:jc w:val="both"/>
      </w:pPr>
      <w:r>
        <w:t>7. The total amount of hours worked (annually or monthly) cannot exceed the number of hours used for the basis calculation.</w:t>
      </w:r>
    </w:p>
    <w:p w14:paraId="3DF73D77" w14:textId="77777777" w:rsidR="00050AFA" w:rsidRDefault="00050AFA" w:rsidP="00050AFA"/>
    <w:p w14:paraId="50FDDFC9" w14:textId="77777777" w:rsidR="00050AFA" w:rsidRDefault="00050AFA" w:rsidP="00050AFA">
      <w:r>
        <w:t>Minimum requirements in a timesheet</w:t>
      </w:r>
    </w:p>
    <w:p w14:paraId="367F0EE4" w14:textId="0ED39F65" w:rsidR="00050AFA" w:rsidRDefault="00050AFA" w:rsidP="00050AFA">
      <w:r>
        <w:t>Project name: ………………………….…………</w:t>
      </w:r>
    </w:p>
    <w:p w14:paraId="506229E3" w14:textId="614FC789" w:rsidR="00050AFA" w:rsidRDefault="00050AFA" w:rsidP="00050AFA">
      <w:r>
        <w:t>Project acronym/ID: …………………………..</w:t>
      </w:r>
    </w:p>
    <w:p w14:paraId="436B17BF" w14:textId="453DAE2D" w:rsidR="00050AFA" w:rsidRDefault="00050AFA" w:rsidP="00050AFA">
      <w:r>
        <w:t>Name of project partner: ……………………</w:t>
      </w:r>
    </w:p>
    <w:p w14:paraId="7E7AC8D5" w14:textId="2788099B" w:rsidR="00050AFA" w:rsidRDefault="00050AFA" w:rsidP="00050AFA">
      <w:r>
        <w:t>Name of employee: ……………………………</w:t>
      </w:r>
    </w:p>
    <w:p w14:paraId="47779A66" w14:textId="59085282" w:rsidR="00050AFA" w:rsidRDefault="00050AFA" w:rsidP="00050AFA">
      <w:r>
        <w:t>Month / Year …………………………………….</w:t>
      </w:r>
    </w:p>
    <w:p w14:paraId="526B212E" w14:textId="77777777" w:rsidR="00050AFA" w:rsidRDefault="00050AFA" w:rsidP="00050AFA"/>
    <w:tbl>
      <w:tblPr>
        <w:tblStyle w:val="GridTable4-Accent11"/>
        <w:tblW w:w="8608" w:type="dxa"/>
        <w:tblCellMar>
          <w:top w:w="57" w:type="dxa"/>
          <w:bottom w:w="57" w:type="dxa"/>
        </w:tblCellMar>
        <w:tblLook w:val="04A0" w:firstRow="1" w:lastRow="0" w:firstColumn="1" w:lastColumn="0" w:noHBand="0" w:noVBand="1"/>
      </w:tblPr>
      <w:tblGrid>
        <w:gridCol w:w="988"/>
        <w:gridCol w:w="3260"/>
        <w:gridCol w:w="1417"/>
        <w:gridCol w:w="1221"/>
        <w:gridCol w:w="1722"/>
      </w:tblGrid>
      <w:tr w:rsidR="00050AFA" w14:paraId="6CD28C24" w14:textId="77777777" w:rsidTr="00050AFA">
        <w:trPr>
          <w:cnfStyle w:val="100000000000" w:firstRow="1" w:lastRow="0" w:firstColumn="0" w:lastColumn="0" w:oddVBand="0" w:evenVBand="0" w:oddHBand="0"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988" w:type="dxa"/>
            <w:tcBorders>
              <w:bottom w:val="single" w:sz="18" w:space="0" w:color="FFFFFF"/>
              <w:right w:val="single" w:sz="8" w:space="0" w:color="FFFFFF" w:themeColor="background1"/>
            </w:tcBorders>
            <w:hideMark/>
          </w:tcPr>
          <w:p w14:paraId="72E4D1A7" w14:textId="77777777" w:rsidR="00050AFA" w:rsidRDefault="00050AFA">
            <w:r>
              <w:t>Date</w:t>
            </w:r>
          </w:p>
        </w:tc>
        <w:tc>
          <w:tcPr>
            <w:tcW w:w="3260" w:type="dxa"/>
            <w:tcBorders>
              <w:left w:val="single" w:sz="8" w:space="0" w:color="FFFFFF" w:themeColor="background1"/>
              <w:bottom w:val="single" w:sz="18" w:space="0" w:color="FFFFFF"/>
              <w:right w:val="single" w:sz="8" w:space="0" w:color="FFFFFF" w:themeColor="background1"/>
            </w:tcBorders>
            <w:hideMark/>
          </w:tcPr>
          <w:p w14:paraId="4F4BDBBE" w14:textId="77777777" w:rsidR="00050AFA" w:rsidRDefault="00050AFA">
            <w:pPr>
              <w:cnfStyle w:val="100000000000" w:firstRow="1" w:lastRow="0" w:firstColumn="0" w:lastColumn="0" w:oddVBand="0" w:evenVBand="0" w:oddHBand="0" w:evenHBand="0" w:firstRowFirstColumn="0" w:firstRowLastColumn="0" w:lastRowFirstColumn="0" w:lastRowLastColumn="0"/>
            </w:pPr>
            <w:r>
              <w:t>Project work description</w:t>
            </w:r>
          </w:p>
        </w:tc>
        <w:tc>
          <w:tcPr>
            <w:tcW w:w="1417" w:type="dxa"/>
            <w:tcBorders>
              <w:left w:val="single" w:sz="8" w:space="0" w:color="FFFFFF" w:themeColor="background1"/>
              <w:bottom w:val="single" w:sz="18" w:space="0" w:color="FFFFFF"/>
              <w:right w:val="single" w:sz="8" w:space="0" w:color="FFFFFF" w:themeColor="background1"/>
            </w:tcBorders>
            <w:hideMark/>
          </w:tcPr>
          <w:p w14:paraId="2C39ED67" w14:textId="77777777" w:rsidR="00050AFA" w:rsidRDefault="00050AFA">
            <w:pPr>
              <w:cnfStyle w:val="100000000000" w:firstRow="1" w:lastRow="0" w:firstColumn="0" w:lastColumn="0" w:oddVBand="0" w:evenVBand="0" w:oddHBand="0" w:evenHBand="0" w:firstRowFirstColumn="0" w:firstRowLastColumn="0" w:lastRowFirstColumn="0" w:lastRowLastColumn="0"/>
            </w:pPr>
            <w:r>
              <w:t>Number of hours worked</w:t>
            </w:r>
          </w:p>
        </w:tc>
        <w:tc>
          <w:tcPr>
            <w:tcW w:w="1221" w:type="dxa"/>
            <w:tcBorders>
              <w:left w:val="single" w:sz="8" w:space="0" w:color="FFFFFF" w:themeColor="background1"/>
              <w:bottom w:val="single" w:sz="18" w:space="0" w:color="FFFFFF"/>
              <w:right w:val="single" w:sz="8" w:space="0" w:color="FFFFFF" w:themeColor="background1"/>
            </w:tcBorders>
            <w:hideMark/>
          </w:tcPr>
          <w:p w14:paraId="4555590A" w14:textId="77777777" w:rsidR="00050AFA" w:rsidRDefault="00050AFA">
            <w:pPr>
              <w:cnfStyle w:val="100000000000" w:firstRow="1" w:lastRow="0" w:firstColumn="0" w:lastColumn="0" w:oddVBand="0" w:evenVBand="0" w:oddHBand="0" w:evenHBand="0" w:firstRowFirstColumn="0" w:firstRowLastColumn="0" w:lastRowFirstColumn="0" w:lastRowLastColumn="0"/>
            </w:pPr>
            <w:r>
              <w:t>Other activities</w:t>
            </w:r>
            <w:r>
              <w:rPr>
                <w:rStyle w:val="Fodnotehenvisning"/>
              </w:rPr>
              <w:footnoteReference w:id="17"/>
            </w:r>
            <w:r>
              <w:t xml:space="preserve"> (number of hours)</w:t>
            </w:r>
          </w:p>
        </w:tc>
        <w:tc>
          <w:tcPr>
            <w:tcW w:w="1722" w:type="dxa"/>
            <w:tcBorders>
              <w:left w:val="single" w:sz="8" w:space="0" w:color="FFFFFF" w:themeColor="background1"/>
              <w:bottom w:val="single" w:sz="18" w:space="0" w:color="FFFFFF"/>
            </w:tcBorders>
            <w:hideMark/>
          </w:tcPr>
          <w:p w14:paraId="7645BF8D" w14:textId="77777777" w:rsidR="00050AFA" w:rsidRDefault="00050AFA">
            <w:pPr>
              <w:cnfStyle w:val="100000000000" w:firstRow="1" w:lastRow="0" w:firstColumn="0" w:lastColumn="0" w:oddVBand="0" w:evenVBand="0" w:oddHBand="0" w:evenHBand="0" w:firstRowFirstColumn="0" w:firstRowLastColumn="0" w:lastRowFirstColumn="0" w:lastRowLastColumn="0"/>
            </w:pPr>
            <w:r>
              <w:t>Total</w:t>
            </w:r>
          </w:p>
        </w:tc>
      </w:tr>
      <w:tr w:rsidR="00050AFA" w14:paraId="79EF07C2" w14:textId="77777777" w:rsidTr="00050AFA">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8" w:type="dxa"/>
            <w:tcBorders>
              <w:top w:val="single" w:sz="18" w:space="0" w:color="FFFFFF"/>
              <w:left w:val="single" w:sz="4" w:space="0" w:color="ECF0FA" w:themeColor="accent1" w:themeTint="99"/>
              <w:bottom w:val="single" w:sz="8" w:space="0" w:color="FFFFFF" w:themeColor="background1"/>
              <w:right w:val="single" w:sz="8" w:space="0" w:color="FFFFFF" w:themeColor="background1"/>
            </w:tcBorders>
          </w:tcPr>
          <w:p w14:paraId="64572E19" w14:textId="77777777" w:rsidR="00050AFA" w:rsidRDefault="00050AFA"/>
        </w:tc>
        <w:tc>
          <w:tcPr>
            <w:tcW w:w="3260" w:type="dxa"/>
            <w:tcBorders>
              <w:top w:val="single" w:sz="18" w:space="0" w:color="FFFFFF"/>
              <w:left w:val="single" w:sz="8" w:space="0" w:color="FFFFFF" w:themeColor="background1"/>
              <w:bottom w:val="single" w:sz="8" w:space="0" w:color="FFFFFF" w:themeColor="background1"/>
              <w:right w:val="single" w:sz="8" w:space="0" w:color="FFFFFF" w:themeColor="background1"/>
            </w:tcBorders>
          </w:tcPr>
          <w:p w14:paraId="7F905A02" w14:textId="77777777" w:rsidR="00050AFA" w:rsidRDefault="00050AFA">
            <w:pPr>
              <w:cnfStyle w:val="000000100000" w:firstRow="0" w:lastRow="0" w:firstColumn="0" w:lastColumn="0" w:oddVBand="0" w:evenVBand="0" w:oddHBand="1" w:evenHBand="0" w:firstRowFirstColumn="0" w:firstRowLastColumn="0" w:lastRowFirstColumn="0" w:lastRowLastColumn="0"/>
            </w:pPr>
          </w:p>
        </w:tc>
        <w:tc>
          <w:tcPr>
            <w:tcW w:w="1417" w:type="dxa"/>
            <w:tcBorders>
              <w:top w:val="single" w:sz="18" w:space="0" w:color="FFFFFF"/>
              <w:left w:val="single" w:sz="8" w:space="0" w:color="FFFFFF" w:themeColor="background1"/>
              <w:bottom w:val="single" w:sz="8" w:space="0" w:color="FFFFFF" w:themeColor="background1"/>
              <w:right w:val="single" w:sz="8" w:space="0" w:color="FFFFFF" w:themeColor="background1"/>
            </w:tcBorders>
          </w:tcPr>
          <w:p w14:paraId="5FD9F244" w14:textId="77777777" w:rsidR="00050AFA" w:rsidRDefault="00050AFA">
            <w:pPr>
              <w:cnfStyle w:val="000000100000" w:firstRow="0" w:lastRow="0" w:firstColumn="0" w:lastColumn="0" w:oddVBand="0" w:evenVBand="0" w:oddHBand="1" w:evenHBand="0" w:firstRowFirstColumn="0" w:firstRowLastColumn="0" w:lastRowFirstColumn="0" w:lastRowLastColumn="0"/>
            </w:pPr>
          </w:p>
        </w:tc>
        <w:tc>
          <w:tcPr>
            <w:tcW w:w="1221" w:type="dxa"/>
            <w:tcBorders>
              <w:top w:val="single" w:sz="18" w:space="0" w:color="FFFFFF"/>
              <w:left w:val="single" w:sz="8" w:space="0" w:color="FFFFFF" w:themeColor="background1"/>
              <w:bottom w:val="single" w:sz="8" w:space="0" w:color="FFFFFF" w:themeColor="background1"/>
              <w:right w:val="single" w:sz="8" w:space="0" w:color="FFFFFF" w:themeColor="background1"/>
            </w:tcBorders>
          </w:tcPr>
          <w:p w14:paraId="472FF823" w14:textId="77777777" w:rsidR="00050AFA" w:rsidRDefault="00050AFA">
            <w:pPr>
              <w:cnfStyle w:val="000000100000" w:firstRow="0" w:lastRow="0" w:firstColumn="0" w:lastColumn="0" w:oddVBand="0" w:evenVBand="0" w:oddHBand="1" w:evenHBand="0" w:firstRowFirstColumn="0" w:firstRowLastColumn="0" w:lastRowFirstColumn="0" w:lastRowLastColumn="0"/>
            </w:pPr>
          </w:p>
        </w:tc>
        <w:tc>
          <w:tcPr>
            <w:tcW w:w="1722" w:type="dxa"/>
            <w:tcBorders>
              <w:top w:val="single" w:sz="18" w:space="0" w:color="FFFFFF"/>
              <w:left w:val="single" w:sz="8" w:space="0" w:color="FFFFFF" w:themeColor="background1"/>
              <w:bottom w:val="single" w:sz="8" w:space="0" w:color="FFFFFF" w:themeColor="background1"/>
              <w:right w:val="single" w:sz="4" w:space="0" w:color="ECF0FA" w:themeColor="accent1" w:themeTint="99"/>
            </w:tcBorders>
          </w:tcPr>
          <w:p w14:paraId="164F43F7" w14:textId="77777777" w:rsidR="00050AFA" w:rsidRDefault="00050AFA">
            <w:pPr>
              <w:cnfStyle w:val="000000100000" w:firstRow="0" w:lastRow="0" w:firstColumn="0" w:lastColumn="0" w:oddVBand="0" w:evenVBand="0" w:oddHBand="1" w:evenHBand="0" w:firstRowFirstColumn="0" w:firstRowLastColumn="0" w:lastRowFirstColumn="0" w:lastRowLastColumn="0"/>
            </w:pPr>
          </w:p>
        </w:tc>
      </w:tr>
      <w:tr w:rsidR="00050AFA" w14:paraId="1446EE24" w14:textId="77777777" w:rsidTr="00050AFA">
        <w:trPr>
          <w:trHeight w:val="253"/>
        </w:trPr>
        <w:tc>
          <w:tcPr>
            <w:cnfStyle w:val="001000000000" w:firstRow="0" w:lastRow="0" w:firstColumn="1" w:lastColumn="0" w:oddVBand="0" w:evenVBand="0" w:oddHBand="0" w:evenHBand="0" w:firstRowFirstColumn="0" w:firstRowLastColumn="0" w:lastRowFirstColumn="0" w:lastRowLastColumn="0"/>
            <w:tcW w:w="988" w:type="dxa"/>
            <w:tcBorders>
              <w:top w:val="single" w:sz="8" w:space="0" w:color="FFFFFF" w:themeColor="background1"/>
              <w:left w:val="single" w:sz="4" w:space="0" w:color="ECF0FA" w:themeColor="accent1" w:themeTint="99"/>
              <w:bottom w:val="single" w:sz="8" w:space="0" w:color="FFFFFF" w:themeColor="background1"/>
              <w:right w:val="single" w:sz="8" w:space="0" w:color="FFFFFF" w:themeColor="background1"/>
            </w:tcBorders>
            <w:shd w:val="clear" w:color="auto" w:fill="E1E7F7" w:themeFill="accent1"/>
          </w:tcPr>
          <w:p w14:paraId="6209A40C" w14:textId="77777777" w:rsidR="00050AFA" w:rsidRDefault="00050AFA"/>
        </w:tc>
        <w:tc>
          <w:tcPr>
            <w:tcW w:w="326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1E7F7" w:themeFill="accent1"/>
          </w:tcPr>
          <w:p w14:paraId="26E742E4" w14:textId="77777777" w:rsidR="00050AFA" w:rsidRDefault="00050AFA">
            <w:pPr>
              <w:cnfStyle w:val="000000000000" w:firstRow="0" w:lastRow="0" w:firstColumn="0" w:lastColumn="0" w:oddVBand="0" w:evenVBand="0" w:oddHBand="0" w:evenHBand="0" w:firstRowFirstColumn="0" w:firstRowLastColumn="0" w:lastRowFirstColumn="0" w:lastRowLastColumn="0"/>
            </w:pPr>
          </w:p>
        </w:tc>
        <w:tc>
          <w:tcPr>
            <w:tcW w:w="141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1E7F7" w:themeFill="accent1"/>
          </w:tcPr>
          <w:p w14:paraId="10FDF933" w14:textId="77777777" w:rsidR="00050AFA" w:rsidRDefault="00050AFA">
            <w:pPr>
              <w:cnfStyle w:val="000000000000" w:firstRow="0" w:lastRow="0" w:firstColumn="0" w:lastColumn="0" w:oddVBand="0" w:evenVBand="0" w:oddHBand="0" w:evenHBand="0" w:firstRowFirstColumn="0" w:firstRowLastColumn="0" w:lastRowFirstColumn="0" w:lastRowLastColumn="0"/>
            </w:pPr>
          </w:p>
        </w:tc>
        <w:tc>
          <w:tcPr>
            <w:tcW w:w="122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1E7F7" w:themeFill="accent1"/>
          </w:tcPr>
          <w:p w14:paraId="7A4DE13B" w14:textId="77777777" w:rsidR="00050AFA" w:rsidRDefault="00050AFA">
            <w:pPr>
              <w:cnfStyle w:val="000000000000" w:firstRow="0" w:lastRow="0" w:firstColumn="0" w:lastColumn="0" w:oddVBand="0" w:evenVBand="0" w:oddHBand="0" w:evenHBand="0" w:firstRowFirstColumn="0" w:firstRowLastColumn="0" w:lastRowFirstColumn="0" w:lastRowLastColumn="0"/>
            </w:pPr>
          </w:p>
        </w:tc>
        <w:tc>
          <w:tcPr>
            <w:tcW w:w="1722" w:type="dxa"/>
            <w:tcBorders>
              <w:top w:val="single" w:sz="8" w:space="0" w:color="FFFFFF" w:themeColor="background1"/>
              <w:left w:val="single" w:sz="8" w:space="0" w:color="FFFFFF" w:themeColor="background1"/>
              <w:bottom w:val="single" w:sz="8" w:space="0" w:color="FFFFFF" w:themeColor="background1"/>
              <w:right w:val="single" w:sz="4" w:space="0" w:color="ECF0FA" w:themeColor="accent1" w:themeTint="99"/>
            </w:tcBorders>
            <w:shd w:val="clear" w:color="auto" w:fill="E1E7F7" w:themeFill="accent1"/>
          </w:tcPr>
          <w:p w14:paraId="18C68E1F" w14:textId="77777777" w:rsidR="00050AFA" w:rsidRDefault="00050AFA">
            <w:pPr>
              <w:cnfStyle w:val="000000000000" w:firstRow="0" w:lastRow="0" w:firstColumn="0" w:lastColumn="0" w:oddVBand="0" w:evenVBand="0" w:oddHBand="0" w:evenHBand="0" w:firstRowFirstColumn="0" w:firstRowLastColumn="0" w:lastRowFirstColumn="0" w:lastRowLastColumn="0"/>
            </w:pPr>
          </w:p>
        </w:tc>
      </w:tr>
      <w:tr w:rsidR="00050AFA" w14:paraId="491452A0" w14:textId="77777777" w:rsidTr="00050AFA">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988" w:type="dxa"/>
            <w:tcBorders>
              <w:top w:val="single" w:sz="8" w:space="0" w:color="FFFFFF" w:themeColor="background1"/>
              <w:left w:val="single" w:sz="4" w:space="0" w:color="ECF0FA" w:themeColor="accent1" w:themeTint="99"/>
              <w:bottom w:val="single" w:sz="8" w:space="0" w:color="FFFFFF" w:themeColor="background1"/>
              <w:right w:val="single" w:sz="8" w:space="0" w:color="FFFFFF" w:themeColor="background1"/>
            </w:tcBorders>
          </w:tcPr>
          <w:p w14:paraId="002A9B5F" w14:textId="77777777" w:rsidR="00050AFA" w:rsidRDefault="00050AFA"/>
        </w:tc>
        <w:tc>
          <w:tcPr>
            <w:tcW w:w="326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7D973924" w14:textId="77777777" w:rsidR="00050AFA" w:rsidRDefault="00050AFA">
            <w:pPr>
              <w:cnfStyle w:val="000000100000" w:firstRow="0" w:lastRow="0" w:firstColumn="0" w:lastColumn="0" w:oddVBand="0" w:evenVBand="0" w:oddHBand="1" w:evenHBand="0" w:firstRowFirstColumn="0" w:firstRowLastColumn="0" w:lastRowFirstColumn="0" w:lastRowLastColumn="0"/>
            </w:pPr>
          </w:p>
        </w:tc>
        <w:tc>
          <w:tcPr>
            <w:tcW w:w="141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2D780BAC" w14:textId="77777777" w:rsidR="00050AFA" w:rsidRDefault="00050AFA">
            <w:pPr>
              <w:cnfStyle w:val="000000100000" w:firstRow="0" w:lastRow="0" w:firstColumn="0" w:lastColumn="0" w:oddVBand="0" w:evenVBand="0" w:oddHBand="1" w:evenHBand="0" w:firstRowFirstColumn="0" w:firstRowLastColumn="0" w:lastRowFirstColumn="0" w:lastRowLastColumn="0"/>
            </w:pPr>
          </w:p>
        </w:tc>
        <w:tc>
          <w:tcPr>
            <w:tcW w:w="122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7164956E" w14:textId="77777777" w:rsidR="00050AFA" w:rsidRDefault="00050AFA">
            <w:pPr>
              <w:cnfStyle w:val="000000100000" w:firstRow="0" w:lastRow="0" w:firstColumn="0" w:lastColumn="0" w:oddVBand="0" w:evenVBand="0" w:oddHBand="1" w:evenHBand="0" w:firstRowFirstColumn="0" w:firstRowLastColumn="0" w:lastRowFirstColumn="0" w:lastRowLastColumn="0"/>
            </w:pPr>
          </w:p>
        </w:tc>
        <w:tc>
          <w:tcPr>
            <w:tcW w:w="1722" w:type="dxa"/>
            <w:tcBorders>
              <w:top w:val="single" w:sz="8" w:space="0" w:color="FFFFFF" w:themeColor="background1"/>
              <w:left w:val="single" w:sz="8" w:space="0" w:color="FFFFFF" w:themeColor="background1"/>
              <w:bottom w:val="single" w:sz="8" w:space="0" w:color="FFFFFF" w:themeColor="background1"/>
              <w:right w:val="single" w:sz="4" w:space="0" w:color="ECF0FA" w:themeColor="accent1" w:themeTint="99"/>
            </w:tcBorders>
          </w:tcPr>
          <w:p w14:paraId="3AC595E5" w14:textId="77777777" w:rsidR="00050AFA" w:rsidRDefault="00050AFA">
            <w:pPr>
              <w:cnfStyle w:val="000000100000" w:firstRow="0" w:lastRow="0" w:firstColumn="0" w:lastColumn="0" w:oddVBand="0" w:evenVBand="0" w:oddHBand="1" w:evenHBand="0" w:firstRowFirstColumn="0" w:firstRowLastColumn="0" w:lastRowFirstColumn="0" w:lastRowLastColumn="0"/>
            </w:pPr>
          </w:p>
        </w:tc>
      </w:tr>
      <w:tr w:rsidR="00050AFA" w14:paraId="0593382E" w14:textId="77777777" w:rsidTr="00050AFA">
        <w:trPr>
          <w:trHeight w:val="253"/>
        </w:trPr>
        <w:tc>
          <w:tcPr>
            <w:cnfStyle w:val="001000000000" w:firstRow="0" w:lastRow="0" w:firstColumn="1" w:lastColumn="0" w:oddVBand="0" w:evenVBand="0" w:oddHBand="0" w:evenHBand="0" w:firstRowFirstColumn="0" w:firstRowLastColumn="0" w:lastRowFirstColumn="0" w:lastRowLastColumn="0"/>
            <w:tcW w:w="4248" w:type="dxa"/>
            <w:gridSpan w:val="2"/>
            <w:tcBorders>
              <w:top w:val="single" w:sz="8" w:space="0" w:color="FFFFFF" w:themeColor="background1"/>
              <w:left w:val="single" w:sz="4" w:space="0" w:color="ECF0FA" w:themeColor="accent1" w:themeTint="99"/>
              <w:bottom w:val="single" w:sz="8" w:space="0" w:color="FFFFFF" w:themeColor="background1"/>
              <w:right w:val="single" w:sz="8" w:space="0" w:color="FFFFFF" w:themeColor="background1"/>
            </w:tcBorders>
            <w:shd w:val="clear" w:color="auto" w:fill="E1E7F7" w:themeFill="accent1"/>
            <w:hideMark/>
          </w:tcPr>
          <w:p w14:paraId="2BB29533" w14:textId="77777777" w:rsidR="00050AFA" w:rsidRDefault="00050AFA">
            <w:r>
              <w:t>TOTAL</w:t>
            </w:r>
          </w:p>
        </w:tc>
        <w:tc>
          <w:tcPr>
            <w:tcW w:w="141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1E7F7" w:themeFill="accent1"/>
          </w:tcPr>
          <w:p w14:paraId="7D128D88" w14:textId="77777777" w:rsidR="00050AFA" w:rsidRDefault="00050AFA">
            <w:pPr>
              <w:cnfStyle w:val="000000000000" w:firstRow="0" w:lastRow="0" w:firstColumn="0" w:lastColumn="0" w:oddVBand="0" w:evenVBand="0" w:oddHBand="0" w:evenHBand="0" w:firstRowFirstColumn="0" w:firstRowLastColumn="0" w:lastRowFirstColumn="0" w:lastRowLastColumn="0"/>
            </w:pPr>
          </w:p>
        </w:tc>
        <w:tc>
          <w:tcPr>
            <w:tcW w:w="122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1E7F7" w:themeFill="accent1"/>
          </w:tcPr>
          <w:p w14:paraId="4BCC8999" w14:textId="77777777" w:rsidR="00050AFA" w:rsidRDefault="00050AFA">
            <w:pPr>
              <w:cnfStyle w:val="000000000000" w:firstRow="0" w:lastRow="0" w:firstColumn="0" w:lastColumn="0" w:oddVBand="0" w:evenVBand="0" w:oddHBand="0" w:evenHBand="0" w:firstRowFirstColumn="0" w:firstRowLastColumn="0" w:lastRowFirstColumn="0" w:lastRowLastColumn="0"/>
            </w:pPr>
          </w:p>
        </w:tc>
        <w:tc>
          <w:tcPr>
            <w:tcW w:w="1722" w:type="dxa"/>
            <w:tcBorders>
              <w:top w:val="single" w:sz="8" w:space="0" w:color="FFFFFF" w:themeColor="background1"/>
              <w:left w:val="single" w:sz="8" w:space="0" w:color="FFFFFF" w:themeColor="background1"/>
              <w:bottom w:val="single" w:sz="8" w:space="0" w:color="FFFFFF" w:themeColor="background1"/>
              <w:right w:val="single" w:sz="4" w:space="0" w:color="ECF0FA" w:themeColor="accent1" w:themeTint="99"/>
            </w:tcBorders>
            <w:shd w:val="clear" w:color="auto" w:fill="E1E7F7" w:themeFill="accent1"/>
            <w:hideMark/>
          </w:tcPr>
          <w:p w14:paraId="00C7A1B4" w14:textId="77777777" w:rsidR="00050AFA" w:rsidRDefault="00050AFA">
            <w:pPr>
              <w:cnfStyle w:val="000000000000" w:firstRow="0" w:lastRow="0" w:firstColumn="0" w:lastColumn="0" w:oddVBand="0" w:evenVBand="0" w:oddHBand="0" w:evenHBand="0" w:firstRowFirstColumn="0" w:firstRowLastColumn="0" w:lastRowFirstColumn="0" w:lastRowLastColumn="0"/>
            </w:pPr>
            <w:r>
              <w:t>actual 100% working time</w:t>
            </w:r>
            <w:r>
              <w:rPr>
                <w:rStyle w:val="Fodnotehenvisning"/>
              </w:rPr>
              <w:footnoteReference w:id="18"/>
            </w:r>
          </w:p>
        </w:tc>
      </w:tr>
    </w:tbl>
    <w:p w14:paraId="7BDF029E" w14:textId="77777777" w:rsidR="00050AFA" w:rsidRDefault="00050AFA" w:rsidP="00050AFA"/>
    <w:p w14:paraId="35745ECB" w14:textId="77777777" w:rsidR="00050AFA" w:rsidRDefault="00050AFA" w:rsidP="00050AFA"/>
    <w:p w14:paraId="4C6561D8" w14:textId="77777777" w:rsidR="00050AFA" w:rsidRDefault="00050AFA" w:rsidP="00050AFA">
      <w:r>
        <w:t xml:space="preserve">I hereby confirm that the project work as stated above is correct and true: </w:t>
      </w:r>
    </w:p>
    <w:p w14:paraId="68677BF9" w14:textId="77777777" w:rsidR="00050AFA" w:rsidRDefault="00050AFA" w:rsidP="00050AFA"/>
    <w:p w14:paraId="650BFDDC" w14:textId="77777777" w:rsidR="00050AFA" w:rsidRDefault="00050AFA" w:rsidP="00050AFA">
      <w:r>
        <w:t>………………………………………………………………………………</w:t>
      </w:r>
    </w:p>
    <w:p w14:paraId="1816CB2C" w14:textId="77777777" w:rsidR="00050AFA" w:rsidRDefault="00050AFA" w:rsidP="00050AFA">
      <w:r>
        <w:t>(Signature of project employee)</w:t>
      </w:r>
    </w:p>
    <w:p w14:paraId="3D7D2031" w14:textId="77777777" w:rsidR="00050AFA" w:rsidRDefault="00050AFA" w:rsidP="00050AFA"/>
    <w:p w14:paraId="0448BD0A" w14:textId="77777777" w:rsidR="00050AFA" w:rsidRDefault="00050AFA" w:rsidP="00050AFA"/>
    <w:p w14:paraId="7588D5D0" w14:textId="77777777" w:rsidR="00050AFA" w:rsidRDefault="00050AFA" w:rsidP="00050AFA">
      <w:r>
        <w:t>I hereby confirm that the project work as stated above is correct and true:</w:t>
      </w:r>
    </w:p>
    <w:p w14:paraId="1D7F7AB6" w14:textId="77777777" w:rsidR="00050AFA" w:rsidRDefault="00050AFA" w:rsidP="00050AFA">
      <w:r>
        <w:t xml:space="preserve"> </w:t>
      </w:r>
    </w:p>
    <w:p w14:paraId="3E934C31" w14:textId="77777777" w:rsidR="00050AFA" w:rsidRDefault="00050AFA" w:rsidP="00050AFA">
      <w:r>
        <w:t>…………………………………………………………………………</w:t>
      </w:r>
    </w:p>
    <w:p w14:paraId="3FC0A355" w14:textId="64B271C2" w:rsidR="00050AFA" w:rsidRPr="00050AFA" w:rsidRDefault="00050AFA" w:rsidP="00050AFA">
      <w:r>
        <w:t>(Signature of project employee)</w:t>
      </w:r>
    </w:p>
    <w:p w14:paraId="4E263470" w14:textId="11A4BABD" w:rsidR="00095B75" w:rsidRPr="009A75C9" w:rsidRDefault="00095B75" w:rsidP="00095B75">
      <w:pPr>
        <w:pStyle w:val="Overskrift1"/>
        <w:rPr>
          <w:color w:val="007BA1" w:themeColor="accent2"/>
        </w:rPr>
      </w:pPr>
      <w:r w:rsidRPr="009A75C9">
        <w:rPr>
          <w:color w:val="007BA1" w:themeColor="accent2"/>
        </w:rPr>
        <w:lastRenderedPageBreak/>
        <w:t xml:space="preserve">Annex </w:t>
      </w:r>
      <w:r w:rsidR="00F12B61">
        <w:rPr>
          <w:color w:val="007BA1" w:themeColor="accent2"/>
        </w:rPr>
        <w:t>2</w:t>
      </w:r>
      <w:r w:rsidRPr="009A75C9">
        <w:rPr>
          <w:color w:val="007BA1" w:themeColor="accent2"/>
        </w:rPr>
        <w:t xml:space="preserve"> – Task assignment template</w:t>
      </w:r>
      <w:r w:rsidR="0052020B">
        <w:rPr>
          <w:color w:val="007BA1" w:themeColor="accent2"/>
        </w:rPr>
        <w:t xml:space="preserve"> (Real costs, fixed percentage method to calculate staff costs for persons working on the part-time assignment to the project)</w:t>
      </w:r>
    </w:p>
    <w:p w14:paraId="2AB67CDD" w14:textId="77777777" w:rsidR="00095B75" w:rsidRDefault="00095B75" w:rsidP="00095B75"/>
    <w:p w14:paraId="35E0EB66" w14:textId="77777777" w:rsidR="00095B75" w:rsidRDefault="00095B75" w:rsidP="00095B75">
      <w:pPr>
        <w:pStyle w:val="a-I-EU-Bodytext15"/>
        <w:spacing w:after="120"/>
        <w:rPr>
          <w:rFonts w:ascii="Franklin Gothic Book" w:hAnsi="Franklin Gothic Book"/>
          <w:i/>
          <w:lang w:val="en-GB"/>
        </w:rPr>
      </w:pPr>
      <w:r>
        <w:rPr>
          <w:rFonts w:ascii="Franklin Gothic Book" w:hAnsi="Franklin Gothic Book"/>
          <w:b/>
          <w:i/>
          <w:lang w:val="en-GB"/>
        </w:rPr>
        <w:t>For information for the project partner</w:t>
      </w:r>
      <w:r w:rsidRPr="00AE68F8">
        <w:rPr>
          <w:rFonts w:ascii="Franklin Gothic Book" w:hAnsi="Franklin Gothic Book"/>
          <w:b/>
          <w:i/>
          <w:lang w:val="en-GB"/>
        </w:rPr>
        <w:t>:</w:t>
      </w:r>
      <w:r w:rsidRPr="00AE68F8">
        <w:rPr>
          <w:rFonts w:ascii="Franklin Gothic Book" w:hAnsi="Franklin Gothic Book"/>
          <w:i/>
          <w:lang w:val="en-GB"/>
        </w:rPr>
        <w:t xml:space="preserve"> </w:t>
      </w:r>
    </w:p>
    <w:p w14:paraId="10B37BFA" w14:textId="0F160E83" w:rsidR="00095B75" w:rsidRDefault="00095B75" w:rsidP="00095B75">
      <w:pPr>
        <w:pStyle w:val="a-I-EU-Bodytext15"/>
        <w:numPr>
          <w:ilvl w:val="0"/>
          <w:numId w:val="36"/>
        </w:numPr>
        <w:spacing w:after="60"/>
        <w:ind w:left="357" w:hanging="357"/>
        <w:rPr>
          <w:rFonts w:ascii="Franklin Gothic Book" w:hAnsi="Franklin Gothic Book"/>
          <w:i/>
          <w:lang w:val="en-GB"/>
        </w:rPr>
      </w:pPr>
      <w:r>
        <w:rPr>
          <w:rFonts w:ascii="Franklin Gothic Book" w:hAnsi="Franklin Gothic Book"/>
          <w:i/>
          <w:lang w:val="en-GB"/>
        </w:rPr>
        <w:t>This template can be used for the task assignment</w:t>
      </w:r>
      <w:r w:rsidR="006D2ACC">
        <w:rPr>
          <w:rFonts w:ascii="Franklin Gothic Book" w:hAnsi="Franklin Gothic Book"/>
          <w:i/>
          <w:lang w:val="en-GB"/>
        </w:rPr>
        <w:t>,</w:t>
      </w:r>
      <w:r>
        <w:rPr>
          <w:rFonts w:ascii="Franklin Gothic Book" w:hAnsi="Franklin Gothic Book"/>
          <w:i/>
          <w:lang w:val="en-GB"/>
        </w:rPr>
        <w:t xml:space="preserve"> and is an example of the minimum requirements which should be covered if the fixed percentage method is used (if not part of an employment document/contract or another document). It has to be submitted for verification of staff cost expenditure to the relevant control body.</w:t>
      </w:r>
    </w:p>
    <w:p w14:paraId="50A7EA14" w14:textId="462523BF" w:rsidR="00095B75" w:rsidRPr="003F7BB7" w:rsidRDefault="00095B75" w:rsidP="00095B75">
      <w:pPr>
        <w:pStyle w:val="a-I-EU-Bodytext15"/>
        <w:numPr>
          <w:ilvl w:val="0"/>
          <w:numId w:val="36"/>
        </w:numPr>
        <w:spacing w:after="60"/>
        <w:ind w:left="357" w:hanging="357"/>
        <w:rPr>
          <w:rFonts w:ascii="Franklin Gothic Book" w:hAnsi="Franklin Gothic Book"/>
          <w:i/>
          <w:lang w:val="en-GB"/>
        </w:rPr>
      </w:pPr>
      <w:r>
        <w:rPr>
          <w:rFonts w:ascii="Franklin Gothic Book" w:hAnsi="Franklin Gothic Book"/>
          <w:i/>
          <w:lang w:val="en-GB"/>
        </w:rPr>
        <w:t>I</w:t>
      </w:r>
      <w:r w:rsidR="006D2ACC">
        <w:rPr>
          <w:rFonts w:ascii="Franklin Gothic Book" w:hAnsi="Franklin Gothic Book"/>
          <w:i/>
          <w:lang w:val="en-GB"/>
        </w:rPr>
        <w:t xml:space="preserve">f </w:t>
      </w:r>
      <w:r>
        <w:rPr>
          <w:rFonts w:ascii="Franklin Gothic Book" w:hAnsi="Franklin Gothic Book"/>
          <w:i/>
          <w:lang w:val="en-GB"/>
        </w:rPr>
        <w:t xml:space="preserve">changes </w:t>
      </w:r>
      <w:r w:rsidR="006D2ACC">
        <w:rPr>
          <w:rFonts w:ascii="Franklin Gothic Book" w:hAnsi="Franklin Gothic Book"/>
          <w:i/>
          <w:lang w:val="en-GB"/>
        </w:rPr>
        <w:t xml:space="preserve">have been made </w:t>
      </w:r>
      <w:r>
        <w:rPr>
          <w:rFonts w:ascii="Franklin Gothic Book" w:hAnsi="Franklin Gothic Book"/>
          <w:i/>
          <w:lang w:val="en-GB"/>
        </w:rPr>
        <w:t>to the tasks and responsibilities of an employee, the task assignment document can be reviewed and amended (the percentage cannot change every month and should apply as a minimum for one full reporting period).</w:t>
      </w:r>
    </w:p>
    <w:tbl>
      <w:tblPr>
        <w:tblStyle w:val="Mediumskygge1-farve1"/>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923"/>
        <w:gridCol w:w="1580"/>
        <w:gridCol w:w="1709"/>
        <w:gridCol w:w="2399"/>
      </w:tblGrid>
      <w:tr w:rsidR="00095B75" w:rsidRPr="00AE68F8" w14:paraId="17A20782" w14:textId="77777777" w:rsidTr="00B758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2" w:type="dxa"/>
            <w:gridSpan w:val="4"/>
            <w:shd w:val="clear" w:color="auto" w:fill="auto"/>
            <w:vAlign w:val="bottom"/>
          </w:tcPr>
          <w:p w14:paraId="54CBED50" w14:textId="77777777" w:rsidR="00095B75" w:rsidRDefault="00095B75" w:rsidP="00B75801">
            <w:pPr>
              <w:jc w:val="center"/>
              <w:rPr>
                <w:rFonts w:cs="Arial"/>
                <w:b w:val="0"/>
                <w:bCs w:val="0"/>
              </w:rPr>
            </w:pPr>
            <w:r w:rsidRPr="00AE68F8">
              <w:rPr>
                <w:rFonts w:cs="Arial"/>
              </w:rPr>
              <w:t>Project Information</w:t>
            </w:r>
          </w:p>
          <w:p w14:paraId="2E5BED0E" w14:textId="77777777" w:rsidR="00095B75" w:rsidRPr="00AE68F8" w:rsidRDefault="00095B75" w:rsidP="00B75801">
            <w:pPr>
              <w:jc w:val="center"/>
              <w:rPr>
                <w:rFonts w:cs="Arial"/>
              </w:rPr>
            </w:pPr>
          </w:p>
        </w:tc>
      </w:tr>
      <w:tr w:rsidR="00095B75" w:rsidRPr="00AE68F8" w14:paraId="13692345" w14:textId="77777777" w:rsidTr="00B758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shd w:val="clear" w:color="auto" w:fill="auto"/>
            <w:vAlign w:val="center"/>
          </w:tcPr>
          <w:p w14:paraId="3E06BC66" w14:textId="77777777" w:rsidR="00095B75" w:rsidRPr="00AE68F8" w:rsidRDefault="00095B75" w:rsidP="00B75801">
            <w:pPr>
              <w:rPr>
                <w:rFonts w:cs="Arial"/>
              </w:rPr>
            </w:pPr>
            <w:r w:rsidRPr="00AE68F8">
              <w:rPr>
                <w:rFonts w:cs="Arial"/>
                <w:lang w:val="en-US"/>
              </w:rPr>
              <w:t xml:space="preserve">Project </w:t>
            </w:r>
            <w:r>
              <w:rPr>
                <w:rFonts w:cs="Arial"/>
                <w:lang w:val="en-US"/>
              </w:rPr>
              <w:t>name</w:t>
            </w:r>
          </w:p>
        </w:tc>
        <w:tc>
          <w:tcPr>
            <w:tcW w:w="6010" w:type="dxa"/>
            <w:gridSpan w:val="3"/>
            <w:shd w:val="clear" w:color="auto" w:fill="auto"/>
          </w:tcPr>
          <w:p w14:paraId="23767B69" w14:textId="77777777" w:rsidR="00095B75" w:rsidRPr="00AE68F8" w:rsidRDefault="00095B75" w:rsidP="00B75801">
            <w:pPr>
              <w:cnfStyle w:val="000000100000" w:firstRow="0" w:lastRow="0" w:firstColumn="0" w:lastColumn="0" w:oddVBand="0" w:evenVBand="0" w:oddHBand="1" w:evenHBand="0" w:firstRowFirstColumn="0" w:firstRowLastColumn="0" w:lastRowFirstColumn="0" w:lastRowLastColumn="0"/>
              <w:rPr>
                <w:rFonts w:cs="Arial"/>
                <w:i/>
              </w:rPr>
            </w:pPr>
            <w:r w:rsidRPr="00AE68F8">
              <w:rPr>
                <w:rFonts w:cs="Arial"/>
                <w:i/>
              </w:rPr>
              <w:t>Please indicate</w:t>
            </w:r>
          </w:p>
        </w:tc>
      </w:tr>
      <w:tr w:rsidR="00095B75" w:rsidRPr="00AE68F8" w14:paraId="54AF7947" w14:textId="77777777" w:rsidTr="00B7580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shd w:val="clear" w:color="auto" w:fill="auto"/>
            <w:vAlign w:val="center"/>
          </w:tcPr>
          <w:p w14:paraId="437AC36A" w14:textId="77777777" w:rsidR="00095B75" w:rsidRPr="00AE68F8" w:rsidRDefault="00095B75" w:rsidP="00B75801">
            <w:pPr>
              <w:rPr>
                <w:rFonts w:cs="Arial"/>
                <w:lang w:val="en-US"/>
              </w:rPr>
            </w:pPr>
            <w:r w:rsidRPr="00AE68F8">
              <w:rPr>
                <w:rFonts w:cs="Arial"/>
              </w:rPr>
              <w:t xml:space="preserve">Project </w:t>
            </w:r>
            <w:r>
              <w:rPr>
                <w:rFonts w:cs="Arial"/>
              </w:rPr>
              <w:t>acronym/ ID</w:t>
            </w:r>
          </w:p>
        </w:tc>
        <w:tc>
          <w:tcPr>
            <w:tcW w:w="6010" w:type="dxa"/>
            <w:gridSpan w:val="3"/>
            <w:shd w:val="clear" w:color="auto" w:fill="auto"/>
          </w:tcPr>
          <w:p w14:paraId="57A79FEF" w14:textId="77777777" w:rsidR="00095B75" w:rsidRPr="00AE68F8" w:rsidRDefault="00095B75" w:rsidP="00B75801">
            <w:pPr>
              <w:cnfStyle w:val="000000010000" w:firstRow="0" w:lastRow="0" w:firstColumn="0" w:lastColumn="0" w:oddVBand="0" w:evenVBand="0" w:oddHBand="0" w:evenHBand="1" w:firstRowFirstColumn="0" w:firstRowLastColumn="0" w:lastRowFirstColumn="0" w:lastRowLastColumn="0"/>
              <w:rPr>
                <w:rFonts w:cs="Arial"/>
                <w:b/>
              </w:rPr>
            </w:pPr>
            <w:r w:rsidRPr="00AE68F8">
              <w:rPr>
                <w:rFonts w:cs="Arial"/>
                <w:i/>
              </w:rPr>
              <w:t>Please indicate</w:t>
            </w:r>
          </w:p>
        </w:tc>
      </w:tr>
      <w:tr w:rsidR="00095B75" w:rsidRPr="00AE68F8" w14:paraId="6599BF59" w14:textId="77777777" w:rsidTr="00B758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shd w:val="clear" w:color="auto" w:fill="auto"/>
            <w:vAlign w:val="center"/>
          </w:tcPr>
          <w:p w14:paraId="6ACC7062" w14:textId="77777777" w:rsidR="00095B75" w:rsidRPr="00AE68F8" w:rsidRDefault="00095B75" w:rsidP="00B75801">
            <w:pPr>
              <w:rPr>
                <w:rFonts w:cs="Arial"/>
                <w:lang w:val="en-US"/>
              </w:rPr>
            </w:pPr>
            <w:r w:rsidRPr="00AE68F8">
              <w:rPr>
                <w:rFonts w:cs="Arial"/>
                <w:lang w:val="en-US"/>
              </w:rPr>
              <w:t>Name of project partner</w:t>
            </w:r>
          </w:p>
        </w:tc>
        <w:tc>
          <w:tcPr>
            <w:tcW w:w="6010" w:type="dxa"/>
            <w:gridSpan w:val="3"/>
            <w:shd w:val="clear" w:color="auto" w:fill="auto"/>
          </w:tcPr>
          <w:p w14:paraId="40004667" w14:textId="77777777" w:rsidR="00095B75" w:rsidRPr="00AE68F8" w:rsidRDefault="00095B75" w:rsidP="00B75801">
            <w:pPr>
              <w:cnfStyle w:val="000000100000" w:firstRow="0" w:lastRow="0" w:firstColumn="0" w:lastColumn="0" w:oddVBand="0" w:evenVBand="0" w:oddHBand="1" w:evenHBand="0" w:firstRowFirstColumn="0" w:firstRowLastColumn="0" w:lastRowFirstColumn="0" w:lastRowLastColumn="0"/>
              <w:rPr>
                <w:rFonts w:cs="Arial"/>
                <w:b/>
              </w:rPr>
            </w:pPr>
            <w:r w:rsidRPr="00AE68F8">
              <w:rPr>
                <w:rFonts w:cs="Arial"/>
                <w:i/>
              </w:rPr>
              <w:t>Please indicate</w:t>
            </w:r>
          </w:p>
        </w:tc>
      </w:tr>
      <w:tr w:rsidR="00095B75" w:rsidRPr="00AE68F8" w14:paraId="2B3F4F14" w14:textId="77777777" w:rsidTr="00B7580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shd w:val="clear" w:color="auto" w:fill="auto"/>
            <w:vAlign w:val="center"/>
          </w:tcPr>
          <w:p w14:paraId="564EA2AE" w14:textId="77777777" w:rsidR="00095B75" w:rsidRPr="00AE68F8" w:rsidRDefault="00095B75" w:rsidP="00B75801">
            <w:pPr>
              <w:rPr>
                <w:rFonts w:cs="Arial"/>
                <w:lang w:val="en-US"/>
              </w:rPr>
            </w:pPr>
          </w:p>
        </w:tc>
        <w:tc>
          <w:tcPr>
            <w:tcW w:w="1665" w:type="dxa"/>
            <w:shd w:val="clear" w:color="auto" w:fill="auto"/>
          </w:tcPr>
          <w:p w14:paraId="21C3D5E3" w14:textId="77777777" w:rsidR="00095B75" w:rsidRPr="00AE68F8" w:rsidRDefault="00095B75" w:rsidP="00B75801">
            <w:pPr>
              <w:cnfStyle w:val="000000010000" w:firstRow="0" w:lastRow="0" w:firstColumn="0" w:lastColumn="0" w:oddVBand="0" w:evenVBand="0" w:oddHBand="0" w:evenHBand="1" w:firstRowFirstColumn="0" w:firstRowLastColumn="0" w:lastRowFirstColumn="0" w:lastRowLastColumn="0"/>
              <w:rPr>
                <w:rFonts w:cs="Arial"/>
                <w:b/>
                <w:lang w:val="en-US"/>
              </w:rPr>
            </w:pPr>
          </w:p>
        </w:tc>
        <w:tc>
          <w:tcPr>
            <w:tcW w:w="1804" w:type="dxa"/>
            <w:shd w:val="clear" w:color="auto" w:fill="auto"/>
          </w:tcPr>
          <w:p w14:paraId="70F135C9" w14:textId="77777777" w:rsidR="00095B75" w:rsidRPr="00AE68F8" w:rsidRDefault="00095B75" w:rsidP="00B75801">
            <w:pPr>
              <w:cnfStyle w:val="000000010000" w:firstRow="0" w:lastRow="0" w:firstColumn="0" w:lastColumn="0" w:oddVBand="0" w:evenVBand="0" w:oddHBand="0" w:evenHBand="1" w:firstRowFirstColumn="0" w:firstRowLastColumn="0" w:lastRowFirstColumn="0" w:lastRowLastColumn="0"/>
              <w:rPr>
                <w:rFonts w:cs="Arial"/>
                <w:b/>
                <w:lang w:val="en-US"/>
              </w:rPr>
            </w:pPr>
          </w:p>
        </w:tc>
        <w:tc>
          <w:tcPr>
            <w:tcW w:w="2541" w:type="dxa"/>
            <w:shd w:val="clear" w:color="auto" w:fill="auto"/>
          </w:tcPr>
          <w:p w14:paraId="70A9556E" w14:textId="77777777" w:rsidR="00095B75" w:rsidRPr="00AE68F8" w:rsidRDefault="00095B75" w:rsidP="00B75801">
            <w:pPr>
              <w:cnfStyle w:val="000000010000" w:firstRow="0" w:lastRow="0" w:firstColumn="0" w:lastColumn="0" w:oddVBand="0" w:evenVBand="0" w:oddHBand="0" w:evenHBand="1" w:firstRowFirstColumn="0" w:firstRowLastColumn="0" w:lastRowFirstColumn="0" w:lastRowLastColumn="0"/>
              <w:rPr>
                <w:rFonts w:cs="Arial"/>
                <w:b/>
                <w:lang w:val="en-US"/>
              </w:rPr>
            </w:pPr>
          </w:p>
        </w:tc>
      </w:tr>
      <w:tr w:rsidR="00095B75" w:rsidRPr="00AE68F8" w14:paraId="1007448F" w14:textId="77777777" w:rsidTr="00B758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shd w:val="clear" w:color="auto" w:fill="auto"/>
            <w:vAlign w:val="center"/>
          </w:tcPr>
          <w:p w14:paraId="36C97E52" w14:textId="77777777" w:rsidR="00095B75" w:rsidRDefault="00095B75" w:rsidP="00B75801">
            <w:pPr>
              <w:rPr>
                <w:rFonts w:cs="Arial"/>
                <w:b w:val="0"/>
                <w:bCs w:val="0"/>
                <w:lang w:val="en-US"/>
              </w:rPr>
            </w:pPr>
            <w:r>
              <w:rPr>
                <w:rFonts w:cs="Arial"/>
                <w:lang w:val="en-US"/>
              </w:rPr>
              <w:t>Name of employee</w:t>
            </w:r>
          </w:p>
          <w:p w14:paraId="6AFFD146" w14:textId="77777777" w:rsidR="00095B75" w:rsidRDefault="00095B75" w:rsidP="00B75801">
            <w:pPr>
              <w:rPr>
                <w:rFonts w:cs="Arial"/>
                <w:b w:val="0"/>
                <w:bCs w:val="0"/>
                <w:lang w:val="en-US"/>
              </w:rPr>
            </w:pPr>
            <w:r>
              <w:rPr>
                <w:rFonts w:cs="Arial"/>
                <w:lang w:val="en-US"/>
              </w:rPr>
              <w:t>Applicable from</w:t>
            </w:r>
          </w:p>
          <w:p w14:paraId="730C6130" w14:textId="77777777" w:rsidR="00095B75" w:rsidRPr="00AE68F8" w:rsidRDefault="00095B75" w:rsidP="00B75801">
            <w:pPr>
              <w:rPr>
                <w:rFonts w:cs="Arial"/>
                <w:lang w:val="en-US"/>
              </w:rPr>
            </w:pPr>
            <w:r>
              <w:rPr>
                <w:rFonts w:cs="Arial"/>
                <w:lang w:val="en-US"/>
              </w:rPr>
              <w:t>Version N°:</w:t>
            </w:r>
          </w:p>
        </w:tc>
        <w:tc>
          <w:tcPr>
            <w:tcW w:w="6010" w:type="dxa"/>
            <w:gridSpan w:val="3"/>
            <w:shd w:val="clear" w:color="auto" w:fill="auto"/>
          </w:tcPr>
          <w:p w14:paraId="3CF96AE5" w14:textId="77777777" w:rsidR="00095B75" w:rsidRDefault="00095B75" w:rsidP="00B75801">
            <w:pPr>
              <w:cnfStyle w:val="000000100000" w:firstRow="0" w:lastRow="0" w:firstColumn="0" w:lastColumn="0" w:oddVBand="0" w:evenVBand="0" w:oddHBand="1" w:evenHBand="0" w:firstRowFirstColumn="0" w:firstRowLastColumn="0" w:lastRowFirstColumn="0" w:lastRowLastColumn="0"/>
              <w:rPr>
                <w:rFonts w:cs="Arial"/>
                <w:i/>
              </w:rPr>
            </w:pPr>
            <w:r>
              <w:rPr>
                <w:rFonts w:cs="Arial"/>
                <w:i/>
              </w:rPr>
              <w:t>Please indicate</w:t>
            </w:r>
          </w:p>
          <w:p w14:paraId="4786A1CB" w14:textId="77777777" w:rsidR="00095B75" w:rsidRDefault="00095B75" w:rsidP="00B75801">
            <w:pPr>
              <w:cnfStyle w:val="000000100000" w:firstRow="0" w:lastRow="0" w:firstColumn="0" w:lastColumn="0" w:oddVBand="0" w:evenVBand="0" w:oddHBand="1" w:evenHBand="0" w:firstRowFirstColumn="0" w:firstRowLastColumn="0" w:lastRowFirstColumn="0" w:lastRowLastColumn="0"/>
              <w:rPr>
                <w:rFonts w:cs="Arial"/>
                <w:i/>
              </w:rPr>
            </w:pPr>
            <w:r>
              <w:rPr>
                <w:rFonts w:cs="Arial"/>
                <w:i/>
              </w:rPr>
              <w:t>Please indicate</w:t>
            </w:r>
          </w:p>
          <w:p w14:paraId="12F9B0FB" w14:textId="77777777" w:rsidR="00095B75" w:rsidRPr="00AE68F8" w:rsidRDefault="00095B75" w:rsidP="00B75801">
            <w:pPr>
              <w:cnfStyle w:val="000000100000" w:firstRow="0" w:lastRow="0" w:firstColumn="0" w:lastColumn="0" w:oddVBand="0" w:evenVBand="0" w:oddHBand="1" w:evenHBand="0" w:firstRowFirstColumn="0" w:firstRowLastColumn="0" w:lastRowFirstColumn="0" w:lastRowLastColumn="0"/>
              <w:rPr>
                <w:rFonts w:cs="Arial"/>
                <w:i/>
              </w:rPr>
            </w:pPr>
            <w:r>
              <w:rPr>
                <w:rFonts w:cs="Arial"/>
                <w:i/>
              </w:rPr>
              <w:t>Please indicate</w:t>
            </w:r>
          </w:p>
        </w:tc>
      </w:tr>
    </w:tbl>
    <w:p w14:paraId="01DDDE58" w14:textId="77777777" w:rsidR="00095B75" w:rsidRDefault="00095B75" w:rsidP="00095B75">
      <w:pPr>
        <w:spacing w:before="100" w:beforeAutospacing="1" w:after="100" w:afterAutospacing="1" w:line="240" w:lineRule="auto"/>
        <w:rPr>
          <w:rFonts w:eastAsia="Times New Roman" w:cs="Arial"/>
          <w:lang w:eastAsia="de-DE"/>
        </w:rPr>
      </w:pPr>
      <w:r w:rsidRPr="00AE68F8">
        <w:rPr>
          <w:rFonts w:eastAsia="Times New Roman" w:cs="Arial"/>
          <w:lang w:eastAsia="de-DE"/>
        </w:rPr>
        <w:t xml:space="preserve">With this </w:t>
      </w:r>
      <w:r>
        <w:rPr>
          <w:rFonts w:eastAsia="Times New Roman" w:cs="Arial"/>
          <w:lang w:eastAsia="de-DE"/>
        </w:rPr>
        <w:t>task assignment,</w:t>
      </w:r>
      <w:r w:rsidRPr="00AE68F8">
        <w:rPr>
          <w:rFonts w:eastAsia="Times New Roman" w:cs="Arial"/>
          <w:lang w:eastAsia="de-DE"/>
        </w:rPr>
        <w:t xml:space="preserve"> I confirm that [</w:t>
      </w:r>
      <w:r w:rsidRPr="00AE68F8">
        <w:rPr>
          <w:rFonts w:eastAsia="Times New Roman" w:cs="Arial"/>
          <w:i/>
          <w:lang w:eastAsia="de-DE"/>
        </w:rPr>
        <w:t>Name employee</w:t>
      </w:r>
      <w:r w:rsidRPr="00AE68F8">
        <w:rPr>
          <w:rFonts w:eastAsia="Times New Roman" w:cs="Arial"/>
          <w:lang w:eastAsia="de-DE"/>
        </w:rPr>
        <w:t xml:space="preserve">] </w:t>
      </w:r>
      <w:r>
        <w:rPr>
          <w:rFonts w:eastAsia="Times New Roman" w:cs="Arial"/>
          <w:lang w:eastAsia="de-DE"/>
        </w:rPr>
        <w:t>works on the above-</w:t>
      </w:r>
      <w:r w:rsidRPr="00AE68F8">
        <w:rPr>
          <w:rFonts w:eastAsia="Times New Roman" w:cs="Arial"/>
          <w:lang w:eastAsia="de-DE"/>
        </w:rPr>
        <w:t>mentioned project.</w:t>
      </w:r>
    </w:p>
    <w:p w14:paraId="37A798E1" w14:textId="67794C98" w:rsidR="00095B75" w:rsidRPr="00AE68F8" w:rsidRDefault="006D2ACC" w:rsidP="00095B75">
      <w:pPr>
        <w:spacing w:before="100" w:beforeAutospacing="1" w:after="100" w:afterAutospacing="1" w:line="240" w:lineRule="auto"/>
        <w:rPr>
          <w:rFonts w:eastAsia="Times New Roman" w:cs="Arial"/>
          <w:lang w:eastAsia="de-DE"/>
        </w:rPr>
      </w:pPr>
      <w:r>
        <w:rPr>
          <w:rFonts w:eastAsia="Times New Roman" w:cs="Arial"/>
          <w:lang w:eastAsia="de-DE"/>
        </w:rPr>
        <w:t xml:space="preserve">Should </w:t>
      </w:r>
      <w:r w:rsidR="00095B75">
        <w:rPr>
          <w:rFonts w:eastAsia="Times New Roman" w:cs="Arial"/>
          <w:lang w:eastAsia="de-DE"/>
        </w:rPr>
        <w:t xml:space="preserve">I </w:t>
      </w:r>
      <w:r>
        <w:rPr>
          <w:rFonts w:eastAsia="Times New Roman" w:cs="Arial"/>
          <w:lang w:eastAsia="de-DE"/>
        </w:rPr>
        <w:t xml:space="preserve">be </w:t>
      </w:r>
      <w:r w:rsidR="00095B75">
        <w:rPr>
          <w:rFonts w:eastAsia="Times New Roman" w:cs="Arial"/>
          <w:lang w:eastAsia="de-DE"/>
        </w:rPr>
        <w:t>involved in other EU</w:t>
      </w:r>
      <w:r>
        <w:rPr>
          <w:rFonts w:eastAsia="Times New Roman" w:cs="Arial"/>
          <w:lang w:eastAsia="de-DE"/>
        </w:rPr>
        <w:t>-</w:t>
      </w:r>
      <w:r w:rsidR="00095B75">
        <w:rPr>
          <w:rFonts w:eastAsia="Times New Roman" w:cs="Arial"/>
          <w:lang w:eastAsia="de-DE"/>
        </w:rPr>
        <w:t>funded projects, I [</w:t>
      </w:r>
      <w:r w:rsidR="00095B75" w:rsidRPr="003F7BB7">
        <w:rPr>
          <w:rFonts w:eastAsia="Times New Roman" w:cs="Arial"/>
          <w:i/>
          <w:iCs/>
          <w:lang w:eastAsia="de-DE"/>
        </w:rPr>
        <w:t>Name employee</w:t>
      </w:r>
      <w:r w:rsidR="00095B75">
        <w:rPr>
          <w:rFonts w:eastAsia="Times New Roman" w:cs="Arial"/>
          <w:lang w:eastAsia="de-DE"/>
        </w:rPr>
        <w:t>] confirm that there is no double</w:t>
      </w:r>
      <w:r>
        <w:rPr>
          <w:rFonts w:eastAsia="Times New Roman" w:cs="Arial"/>
          <w:lang w:eastAsia="de-DE"/>
        </w:rPr>
        <w:t>-</w:t>
      </w:r>
      <w:r w:rsidR="00095B75">
        <w:rPr>
          <w:rFonts w:eastAsia="Times New Roman" w:cs="Arial"/>
          <w:lang w:eastAsia="de-DE"/>
        </w:rPr>
        <w:t xml:space="preserve">financing, as not more than 100% of my working time will be reported. </w:t>
      </w:r>
    </w:p>
    <w:p w14:paraId="33A0D173" w14:textId="77777777" w:rsidR="00095B75" w:rsidRDefault="00095B75" w:rsidP="00095B75">
      <w:pPr>
        <w:spacing w:before="100" w:beforeAutospacing="1" w:after="100" w:afterAutospacing="1" w:line="240" w:lineRule="auto"/>
        <w:rPr>
          <w:rFonts w:eastAsia="Times New Roman" w:cs="Arial"/>
          <w:lang w:eastAsia="de-DE"/>
        </w:rPr>
      </w:pPr>
      <w:r w:rsidRPr="00AE68F8">
        <w:rPr>
          <w:rFonts w:eastAsia="Times New Roman" w:cs="Arial"/>
          <w:lang w:eastAsia="de-DE"/>
        </w:rPr>
        <w:t>[</w:t>
      </w:r>
      <w:r w:rsidRPr="00AE68F8">
        <w:rPr>
          <w:rFonts w:eastAsia="Times New Roman" w:cs="Arial"/>
          <w:i/>
          <w:lang w:eastAsia="de-DE"/>
        </w:rPr>
        <w:t>Name employee</w:t>
      </w:r>
      <w:r w:rsidRPr="00AE68F8">
        <w:rPr>
          <w:rFonts w:eastAsia="Times New Roman" w:cs="Arial"/>
          <w:lang w:eastAsia="de-DE"/>
        </w:rPr>
        <w:t xml:space="preserve">] </w:t>
      </w:r>
      <w:r>
        <w:rPr>
          <w:rFonts w:eastAsia="Times New Roman" w:cs="Arial"/>
          <w:lang w:eastAsia="de-DE"/>
        </w:rPr>
        <w:t>carries out</w:t>
      </w:r>
      <w:r w:rsidRPr="00AE68F8">
        <w:rPr>
          <w:rFonts w:eastAsia="Times New Roman" w:cs="Arial"/>
          <w:lang w:eastAsia="de-DE"/>
        </w:rPr>
        <w:t xml:space="preserve"> the following </w:t>
      </w:r>
      <w:r>
        <w:rPr>
          <w:rFonts w:eastAsia="Times New Roman" w:cs="Arial"/>
          <w:lang w:eastAsia="de-DE"/>
        </w:rPr>
        <w:t>tasks in the frame of the implementation of the project:</w:t>
      </w:r>
      <w:r w:rsidRPr="00AE68F8">
        <w:rPr>
          <w:rFonts w:eastAsia="Times New Roman" w:cs="Arial"/>
          <w:lang w:eastAsia="de-DE"/>
        </w:rPr>
        <w:t xml:space="preserve"> </w:t>
      </w:r>
    </w:p>
    <w:tbl>
      <w:tblPr>
        <w:tblStyle w:val="Tabel-Gitter"/>
        <w:tblW w:w="0" w:type="auto"/>
        <w:tblBorders>
          <w:insideH w:val="none" w:sz="0" w:space="0" w:color="auto"/>
          <w:insideV w:val="none" w:sz="0" w:space="0" w:color="auto"/>
        </w:tblBorders>
        <w:tblLook w:val="04A0" w:firstRow="1" w:lastRow="0" w:firstColumn="1" w:lastColumn="0" w:noHBand="0" w:noVBand="1"/>
      </w:tblPr>
      <w:tblGrid>
        <w:gridCol w:w="8601"/>
      </w:tblGrid>
      <w:tr w:rsidR="00095B75" w14:paraId="1BA4FCE5" w14:textId="77777777" w:rsidTr="006B34A3">
        <w:tc>
          <w:tcPr>
            <w:tcW w:w="8601" w:type="dxa"/>
            <w:tcBorders>
              <w:right w:val="single" w:sz="4" w:space="0" w:color="auto"/>
            </w:tcBorders>
          </w:tcPr>
          <w:p w14:paraId="3B8FEDDD" w14:textId="77777777" w:rsidR="00095B75" w:rsidRDefault="00095B75" w:rsidP="00B75801">
            <w:pPr>
              <w:spacing w:before="100" w:beforeAutospacing="1" w:after="120" w:line="240" w:lineRule="auto"/>
              <w:rPr>
                <w:rFonts w:eastAsia="Times New Roman" w:cs="Arial"/>
                <w:lang w:eastAsia="de-DE"/>
              </w:rPr>
            </w:pPr>
          </w:p>
        </w:tc>
      </w:tr>
      <w:tr w:rsidR="00095B75" w14:paraId="52580432" w14:textId="77777777" w:rsidTr="006B34A3">
        <w:tc>
          <w:tcPr>
            <w:tcW w:w="8601" w:type="dxa"/>
            <w:tcBorders>
              <w:right w:val="single" w:sz="4" w:space="0" w:color="auto"/>
            </w:tcBorders>
          </w:tcPr>
          <w:p w14:paraId="2386AD38" w14:textId="77777777" w:rsidR="00095B75" w:rsidRPr="00AE68F8" w:rsidRDefault="00095B75" w:rsidP="00095B75">
            <w:pPr>
              <w:pStyle w:val="Listeafsnit"/>
              <w:numPr>
                <w:ilvl w:val="0"/>
                <w:numId w:val="35"/>
              </w:numPr>
              <w:spacing w:before="100" w:beforeAutospacing="1" w:after="120" w:line="240" w:lineRule="auto"/>
              <w:ind w:left="311" w:hanging="357"/>
              <w:contextualSpacing w:val="0"/>
              <w:rPr>
                <w:rFonts w:eastAsia="Times New Roman" w:cs="Arial"/>
                <w:lang w:eastAsia="de-DE"/>
              </w:rPr>
            </w:pPr>
            <w:r w:rsidRPr="00AE68F8">
              <w:rPr>
                <w:rFonts w:eastAsia="Times New Roman" w:cs="Arial"/>
                <w:lang w:eastAsia="de-DE"/>
              </w:rPr>
              <w:t>[</w:t>
            </w:r>
            <w:r w:rsidRPr="00AE68F8">
              <w:rPr>
                <w:rFonts w:eastAsia="Times New Roman" w:cs="Arial"/>
                <w:i/>
                <w:lang w:eastAsia="de-DE"/>
              </w:rPr>
              <w:t>specify task</w:t>
            </w:r>
            <w:r w:rsidRPr="00AE68F8">
              <w:rPr>
                <w:rFonts w:eastAsia="Times New Roman" w:cs="Arial"/>
                <w:lang w:eastAsia="de-DE"/>
              </w:rPr>
              <w:t>]</w:t>
            </w:r>
          </w:p>
          <w:p w14:paraId="00AFF086" w14:textId="77777777" w:rsidR="00095B75" w:rsidRPr="0025700A" w:rsidRDefault="00095B75" w:rsidP="00095B75">
            <w:pPr>
              <w:pStyle w:val="Listeafsnit"/>
              <w:numPr>
                <w:ilvl w:val="0"/>
                <w:numId w:val="35"/>
              </w:numPr>
              <w:spacing w:before="100" w:beforeAutospacing="1" w:after="120" w:line="240" w:lineRule="auto"/>
              <w:ind w:left="311" w:hanging="357"/>
              <w:contextualSpacing w:val="0"/>
              <w:rPr>
                <w:rFonts w:eastAsia="Times New Roman" w:cs="Arial"/>
                <w:lang w:eastAsia="de-DE"/>
              </w:rPr>
            </w:pPr>
            <w:r w:rsidRPr="00AE68F8">
              <w:rPr>
                <w:rFonts w:eastAsia="Times New Roman" w:cs="Arial"/>
                <w:lang w:eastAsia="de-DE"/>
              </w:rPr>
              <w:t>[</w:t>
            </w:r>
            <w:r w:rsidRPr="00AE68F8">
              <w:rPr>
                <w:rFonts w:eastAsia="Times New Roman" w:cs="Arial"/>
                <w:i/>
                <w:lang w:eastAsia="de-DE"/>
              </w:rPr>
              <w:t>specify task</w:t>
            </w:r>
            <w:r w:rsidRPr="00AE68F8">
              <w:rPr>
                <w:rFonts w:eastAsia="Times New Roman" w:cs="Arial"/>
                <w:lang w:eastAsia="de-DE"/>
              </w:rPr>
              <w:t>]</w:t>
            </w:r>
          </w:p>
          <w:p w14:paraId="78AAFA7A" w14:textId="77777777" w:rsidR="00095B75" w:rsidRPr="0025700A" w:rsidRDefault="00095B75" w:rsidP="00095B75">
            <w:pPr>
              <w:pStyle w:val="Listeafsnit"/>
              <w:numPr>
                <w:ilvl w:val="0"/>
                <w:numId w:val="35"/>
              </w:numPr>
              <w:spacing w:before="100" w:beforeAutospacing="1" w:after="120" w:line="240" w:lineRule="auto"/>
              <w:ind w:left="311" w:hanging="357"/>
              <w:contextualSpacing w:val="0"/>
              <w:rPr>
                <w:rFonts w:eastAsia="Times New Roman" w:cs="Arial"/>
                <w:lang w:eastAsia="de-DE"/>
              </w:rPr>
            </w:pPr>
            <w:r>
              <w:rPr>
                <w:rFonts w:eastAsia="Times New Roman" w:cs="Arial"/>
                <w:lang w:eastAsia="de-DE"/>
              </w:rPr>
              <w:t>[...]</w:t>
            </w:r>
          </w:p>
        </w:tc>
      </w:tr>
    </w:tbl>
    <w:p w14:paraId="58DD30D8" w14:textId="38A7E3C9" w:rsidR="00095B75" w:rsidRPr="00AE68F8" w:rsidRDefault="00095B75" w:rsidP="00095B75">
      <w:pPr>
        <w:spacing w:before="100" w:beforeAutospacing="1" w:after="100" w:afterAutospacing="1" w:line="240" w:lineRule="auto"/>
        <w:rPr>
          <w:rFonts w:eastAsia="Times New Roman" w:cs="Arial"/>
          <w:lang w:eastAsia="de-DE"/>
        </w:rPr>
      </w:pPr>
      <w:r w:rsidRPr="00AE68F8">
        <w:rPr>
          <w:rFonts w:eastAsia="Times New Roman" w:cs="Arial"/>
          <w:lang w:eastAsia="de-DE"/>
        </w:rPr>
        <w:t>[</w:t>
      </w:r>
      <w:r w:rsidRPr="00AE68F8">
        <w:rPr>
          <w:rFonts w:eastAsia="Times New Roman" w:cs="Arial"/>
          <w:i/>
          <w:lang w:eastAsia="de-DE"/>
        </w:rPr>
        <w:t>Name employee</w:t>
      </w:r>
      <w:r w:rsidRPr="00AE68F8">
        <w:rPr>
          <w:rFonts w:eastAsia="Times New Roman" w:cs="Arial"/>
          <w:lang w:eastAsia="de-DE"/>
        </w:rPr>
        <w:t xml:space="preserve">] </w:t>
      </w:r>
      <w:r>
        <w:rPr>
          <w:rFonts w:eastAsia="Times New Roman" w:cs="Arial"/>
          <w:lang w:eastAsia="de-DE"/>
        </w:rPr>
        <w:t xml:space="preserve">will </w:t>
      </w:r>
      <w:r w:rsidRPr="00AE68F8">
        <w:rPr>
          <w:rFonts w:eastAsia="Times New Roman" w:cs="Arial"/>
          <w:lang w:eastAsia="de-DE"/>
        </w:rPr>
        <w:t xml:space="preserve">dedicate </w:t>
      </w:r>
      <w:r>
        <w:rPr>
          <w:rFonts w:eastAsia="Times New Roman" w:cs="Arial"/>
          <w:lang w:eastAsia="de-DE"/>
        </w:rPr>
        <w:t>[</w:t>
      </w:r>
      <w:r w:rsidRPr="00B243F7">
        <w:rPr>
          <w:rFonts w:eastAsia="Times New Roman" w:cs="Arial"/>
          <w:i/>
          <w:iCs/>
          <w:lang w:eastAsia="de-DE"/>
        </w:rPr>
        <w:t>%</w:t>
      </w:r>
      <w:r w:rsidRPr="00AE68F8">
        <w:rPr>
          <w:rFonts w:eastAsia="Times New Roman" w:cs="Arial"/>
          <w:lang w:eastAsia="de-DE"/>
        </w:rPr>
        <w:t>]</w:t>
      </w:r>
      <w:r>
        <w:rPr>
          <w:rFonts w:eastAsia="Times New Roman" w:cs="Arial"/>
          <w:lang w:eastAsia="de-DE"/>
        </w:rPr>
        <w:t xml:space="preserve"> </w:t>
      </w:r>
      <w:r w:rsidRPr="00AE68F8">
        <w:rPr>
          <w:rFonts w:eastAsia="Times New Roman" w:cs="Arial"/>
          <w:lang w:eastAsia="de-DE"/>
        </w:rPr>
        <w:t>of his/her working time</w:t>
      </w:r>
      <w:r>
        <w:rPr>
          <w:rFonts w:eastAsia="Times New Roman" w:cs="Arial"/>
          <w:lang w:eastAsia="de-DE"/>
        </w:rPr>
        <w:t xml:space="preserve"> per month</w:t>
      </w:r>
      <w:r w:rsidRPr="00AE68F8">
        <w:rPr>
          <w:rFonts w:eastAsia="Times New Roman" w:cs="Arial"/>
          <w:lang w:eastAsia="de-DE"/>
        </w:rPr>
        <w:t xml:space="preserve"> to carry</w:t>
      </w:r>
      <w:r w:rsidR="006D2ACC">
        <w:rPr>
          <w:rFonts w:eastAsia="Times New Roman" w:cs="Arial"/>
          <w:lang w:eastAsia="de-DE"/>
        </w:rPr>
        <w:t>ing</w:t>
      </w:r>
      <w:r w:rsidRPr="00AE68F8">
        <w:rPr>
          <w:rFonts w:eastAsia="Times New Roman" w:cs="Arial"/>
          <w:lang w:eastAsia="de-DE"/>
        </w:rPr>
        <w:t xml:space="preserve"> out the tasks </w:t>
      </w:r>
      <w:r>
        <w:rPr>
          <w:rFonts w:eastAsia="Times New Roman" w:cs="Arial"/>
          <w:lang w:eastAsia="de-DE"/>
        </w:rPr>
        <w:t xml:space="preserve">as </w:t>
      </w:r>
      <w:r w:rsidRPr="00AE68F8">
        <w:rPr>
          <w:rFonts w:eastAsia="Times New Roman" w:cs="Arial"/>
          <w:lang w:eastAsia="de-DE"/>
        </w:rPr>
        <w:t>described above.</w:t>
      </w: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4"/>
        <w:gridCol w:w="4307"/>
      </w:tblGrid>
      <w:tr w:rsidR="00095B75" w:rsidRPr="00AE68F8" w14:paraId="6B5B53CD" w14:textId="77777777" w:rsidTr="00B75801">
        <w:tc>
          <w:tcPr>
            <w:tcW w:w="4531" w:type="dxa"/>
          </w:tcPr>
          <w:p w14:paraId="38A7BB91" w14:textId="77777777" w:rsidR="00095B75" w:rsidRPr="00AE68F8" w:rsidRDefault="00095B75" w:rsidP="00B75801">
            <w:pPr>
              <w:spacing w:before="100" w:beforeAutospacing="1" w:after="120"/>
              <w:rPr>
                <w:rFonts w:eastAsia="Times New Roman" w:cs="Arial"/>
                <w:lang w:eastAsia="de-DE"/>
              </w:rPr>
            </w:pPr>
            <w:r w:rsidRPr="00AE68F8">
              <w:rPr>
                <w:rFonts w:eastAsia="Times New Roman" w:cs="Arial"/>
                <w:lang w:eastAsia="de-DE"/>
              </w:rPr>
              <w:t>[</w:t>
            </w:r>
            <w:r w:rsidRPr="00AE68F8">
              <w:rPr>
                <w:rFonts w:eastAsia="Times New Roman" w:cs="Arial"/>
                <w:i/>
                <w:lang w:eastAsia="de-DE"/>
              </w:rPr>
              <w:t>name of employer</w:t>
            </w:r>
            <w:r w:rsidRPr="00AE68F8">
              <w:rPr>
                <w:rFonts w:eastAsia="Times New Roman" w:cs="Arial"/>
                <w:lang w:eastAsia="de-DE"/>
              </w:rPr>
              <w:t>]</w:t>
            </w:r>
          </w:p>
        </w:tc>
        <w:tc>
          <w:tcPr>
            <w:tcW w:w="4531" w:type="dxa"/>
          </w:tcPr>
          <w:p w14:paraId="15D36F23" w14:textId="77777777" w:rsidR="00095B75" w:rsidRPr="00AE68F8" w:rsidRDefault="00095B75" w:rsidP="00B75801">
            <w:pPr>
              <w:spacing w:before="100" w:beforeAutospacing="1" w:after="120"/>
              <w:rPr>
                <w:rFonts w:eastAsia="Times New Roman" w:cs="Arial"/>
                <w:lang w:eastAsia="de-DE"/>
              </w:rPr>
            </w:pPr>
            <w:r w:rsidRPr="00AE68F8">
              <w:rPr>
                <w:rFonts w:eastAsia="Times New Roman" w:cs="Arial"/>
                <w:lang w:eastAsia="de-DE"/>
              </w:rPr>
              <w:t>[</w:t>
            </w:r>
            <w:r w:rsidRPr="00AE68F8">
              <w:rPr>
                <w:rFonts w:eastAsia="Times New Roman" w:cs="Arial"/>
                <w:i/>
                <w:lang w:eastAsia="de-DE"/>
              </w:rPr>
              <w:t>name of employee</w:t>
            </w:r>
            <w:r w:rsidRPr="00AE68F8">
              <w:rPr>
                <w:rFonts w:eastAsia="Times New Roman" w:cs="Arial"/>
                <w:lang w:eastAsia="de-DE"/>
              </w:rPr>
              <w:t>]</w:t>
            </w:r>
          </w:p>
        </w:tc>
      </w:tr>
      <w:tr w:rsidR="00095B75" w:rsidRPr="00AE68F8" w14:paraId="138AD4F8" w14:textId="77777777" w:rsidTr="00B75801">
        <w:tc>
          <w:tcPr>
            <w:tcW w:w="4531" w:type="dxa"/>
          </w:tcPr>
          <w:p w14:paraId="29AAC141" w14:textId="77777777" w:rsidR="00095B75" w:rsidRPr="00AE68F8" w:rsidRDefault="00095B75" w:rsidP="00B75801">
            <w:pPr>
              <w:spacing w:before="100" w:beforeAutospacing="1" w:after="120"/>
              <w:rPr>
                <w:rFonts w:eastAsia="Times New Roman" w:cs="Arial"/>
                <w:lang w:eastAsia="de-DE"/>
              </w:rPr>
            </w:pPr>
          </w:p>
        </w:tc>
        <w:tc>
          <w:tcPr>
            <w:tcW w:w="4531" w:type="dxa"/>
          </w:tcPr>
          <w:p w14:paraId="16C4B61B" w14:textId="77777777" w:rsidR="00095B75" w:rsidRPr="00AE68F8" w:rsidRDefault="00095B75" w:rsidP="00B75801">
            <w:pPr>
              <w:spacing w:before="100" w:beforeAutospacing="1" w:after="120"/>
              <w:rPr>
                <w:rFonts w:eastAsia="Times New Roman" w:cs="Arial"/>
                <w:lang w:eastAsia="de-DE"/>
              </w:rPr>
            </w:pPr>
          </w:p>
        </w:tc>
      </w:tr>
      <w:tr w:rsidR="00095B75" w:rsidRPr="00AE68F8" w14:paraId="7BB36AF8" w14:textId="77777777" w:rsidTr="00B75801">
        <w:trPr>
          <w:trHeight w:val="68"/>
        </w:trPr>
        <w:tc>
          <w:tcPr>
            <w:tcW w:w="4531" w:type="dxa"/>
          </w:tcPr>
          <w:p w14:paraId="5018F98C" w14:textId="77777777" w:rsidR="00095B75" w:rsidRPr="00AE68F8" w:rsidRDefault="00095B75" w:rsidP="00B75801">
            <w:pPr>
              <w:pBdr>
                <w:bottom w:val="single" w:sz="12" w:space="1" w:color="auto"/>
              </w:pBdr>
              <w:spacing w:before="100" w:beforeAutospacing="1" w:after="120"/>
              <w:rPr>
                <w:rFonts w:eastAsia="Times New Roman" w:cs="Arial"/>
                <w:lang w:eastAsia="de-DE"/>
              </w:rPr>
            </w:pPr>
          </w:p>
          <w:p w14:paraId="692A4653" w14:textId="77777777" w:rsidR="00095B75" w:rsidRPr="00AE68F8" w:rsidRDefault="00095B75" w:rsidP="00B75801">
            <w:pPr>
              <w:spacing w:before="100" w:beforeAutospacing="1" w:after="120"/>
              <w:rPr>
                <w:rFonts w:eastAsia="Times New Roman" w:cs="Arial"/>
                <w:lang w:eastAsia="de-DE"/>
              </w:rPr>
            </w:pPr>
            <w:r>
              <w:rPr>
                <w:rFonts w:eastAsia="Times New Roman" w:cs="Arial"/>
                <w:lang w:eastAsia="de-DE"/>
              </w:rPr>
              <w:t>E</w:t>
            </w:r>
            <w:r w:rsidRPr="00AE68F8">
              <w:rPr>
                <w:rFonts w:eastAsia="Times New Roman" w:cs="Arial"/>
                <w:lang w:eastAsia="de-DE"/>
              </w:rPr>
              <w:t>mployer</w:t>
            </w:r>
            <w:r>
              <w:rPr>
                <w:rFonts w:eastAsia="Times New Roman" w:cs="Arial"/>
                <w:lang w:eastAsia="de-DE"/>
              </w:rPr>
              <w:t>’s signature</w:t>
            </w:r>
          </w:p>
        </w:tc>
        <w:tc>
          <w:tcPr>
            <w:tcW w:w="4531" w:type="dxa"/>
          </w:tcPr>
          <w:p w14:paraId="15D8CF86" w14:textId="77777777" w:rsidR="00095B75" w:rsidRPr="00AE68F8" w:rsidRDefault="00095B75" w:rsidP="00B75801">
            <w:pPr>
              <w:pBdr>
                <w:bottom w:val="single" w:sz="12" w:space="1" w:color="auto"/>
              </w:pBdr>
              <w:spacing w:before="100" w:beforeAutospacing="1" w:after="120"/>
              <w:rPr>
                <w:rFonts w:eastAsia="Times New Roman" w:cs="Arial"/>
                <w:lang w:eastAsia="de-DE"/>
              </w:rPr>
            </w:pPr>
          </w:p>
          <w:p w14:paraId="399DF456" w14:textId="77777777" w:rsidR="00095B75" w:rsidRPr="00AE68F8" w:rsidRDefault="00095B75" w:rsidP="00B75801">
            <w:pPr>
              <w:spacing w:before="100" w:beforeAutospacing="1" w:after="120"/>
              <w:rPr>
                <w:rFonts w:eastAsia="Times New Roman" w:cs="Arial"/>
                <w:lang w:eastAsia="de-DE"/>
              </w:rPr>
            </w:pPr>
            <w:r>
              <w:rPr>
                <w:rFonts w:eastAsia="Times New Roman" w:cs="Arial"/>
                <w:lang w:eastAsia="de-DE"/>
              </w:rPr>
              <w:t>E</w:t>
            </w:r>
            <w:r w:rsidRPr="00AE68F8">
              <w:rPr>
                <w:rFonts w:eastAsia="Times New Roman" w:cs="Arial"/>
                <w:lang w:eastAsia="de-DE"/>
              </w:rPr>
              <w:t>mployee</w:t>
            </w:r>
            <w:r>
              <w:rPr>
                <w:rFonts w:eastAsia="Times New Roman" w:cs="Arial"/>
                <w:lang w:eastAsia="de-DE"/>
              </w:rPr>
              <w:t>’s signature</w:t>
            </w:r>
          </w:p>
        </w:tc>
      </w:tr>
    </w:tbl>
    <w:p w14:paraId="56D0722B" w14:textId="340AAEC6" w:rsidR="00C11DD7" w:rsidRPr="00AB0E43" w:rsidRDefault="00C11DD7">
      <w:pPr>
        <w:spacing w:line="240" w:lineRule="auto"/>
      </w:pPr>
    </w:p>
    <w:sectPr w:rsidR="00C11DD7" w:rsidRPr="00AB0E43" w:rsidSect="00095B75">
      <w:footerReference w:type="default" r:id="rId14"/>
      <w:headerReference w:type="first" r:id="rId15"/>
      <w:footerReference w:type="first" r:id="rId16"/>
      <w:pgSz w:w="11900" w:h="16840"/>
      <w:pgMar w:top="2268" w:right="1871" w:bottom="1276" w:left="1418" w:header="1077" w:footer="73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872E2A" w16cid:durableId="25AF5234"/>
  <w16cid:commentId w16cid:paraId="5FD99D7D" w16cid:durableId="25AF4F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3F3BA" w14:textId="77777777" w:rsidR="00D734B7" w:rsidRDefault="00D734B7" w:rsidP="00474F51">
      <w:r>
        <w:separator/>
      </w:r>
    </w:p>
  </w:endnote>
  <w:endnote w:type="continuationSeparator" w:id="0">
    <w:p w14:paraId="1FD3250A" w14:textId="77777777" w:rsidR="00D734B7" w:rsidRDefault="00D734B7" w:rsidP="00474F51">
      <w:r>
        <w:continuationSeparator/>
      </w:r>
    </w:p>
  </w:endnote>
  <w:endnote w:type="continuationNotice" w:id="1">
    <w:p w14:paraId="09D27F13" w14:textId="77777777" w:rsidR="00E94C81" w:rsidRDefault="00E94C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Git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469"/>
    </w:tblGrid>
    <w:tr w:rsidR="00497071" w14:paraId="7C592C0B" w14:textId="77777777" w:rsidTr="000A6C31">
      <w:trPr>
        <w:trHeight w:val="420"/>
      </w:trPr>
      <w:tc>
        <w:tcPr>
          <w:tcW w:w="9514" w:type="dxa"/>
          <w:vAlign w:val="bottom"/>
        </w:tcPr>
        <w:p w14:paraId="0B8805F5" w14:textId="3DCFB3ED" w:rsidR="00497071" w:rsidRDefault="00497071" w:rsidP="00497071">
          <w:pPr>
            <w:pStyle w:val="Sidefod"/>
          </w:pPr>
          <w:r>
            <w:fldChar w:fldCharType="begin"/>
          </w:r>
          <w:r>
            <w:instrText xml:space="preserve"> PAGE  \* MERGEFORMAT </w:instrText>
          </w:r>
          <w:r>
            <w:fldChar w:fldCharType="separate"/>
          </w:r>
          <w:r w:rsidR="00F7474C">
            <w:rPr>
              <w:noProof/>
            </w:rPr>
            <w:t>9</w:t>
          </w:r>
          <w:r>
            <w:fldChar w:fldCharType="end"/>
          </w:r>
          <w:r>
            <w:t xml:space="preserve"> / </w:t>
          </w:r>
          <w:r w:rsidR="001879AC">
            <w:rPr>
              <w:noProof/>
            </w:rPr>
            <w:fldChar w:fldCharType="begin"/>
          </w:r>
          <w:r w:rsidR="001879AC">
            <w:rPr>
              <w:noProof/>
            </w:rPr>
            <w:instrText xml:space="preserve"> NUMPAGES  \* MERGEFORMAT </w:instrText>
          </w:r>
          <w:r w:rsidR="001879AC">
            <w:rPr>
              <w:noProof/>
            </w:rPr>
            <w:fldChar w:fldCharType="separate"/>
          </w:r>
          <w:r w:rsidR="00F7474C">
            <w:rPr>
              <w:noProof/>
            </w:rPr>
            <w:t>9</w:t>
          </w:r>
          <w:r w:rsidR="001879AC">
            <w:rPr>
              <w:noProof/>
            </w:rPr>
            <w:fldChar w:fldCharType="end"/>
          </w:r>
        </w:p>
      </w:tc>
    </w:tr>
  </w:tbl>
  <w:p w14:paraId="03FB8A00" w14:textId="77777777" w:rsidR="00AD479F" w:rsidRDefault="00AD479F" w:rsidP="0049707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68326" w14:textId="77777777" w:rsidR="00313D79" w:rsidRDefault="003A3232" w:rsidP="00BB6130">
    <w:pPr>
      <w:pStyle w:val="Sidefod"/>
    </w:pPr>
    <w:r>
      <w:rPr>
        <w:noProof/>
        <w:lang w:eastAsia="en-GB"/>
      </w:rPr>
      <w:drawing>
        <wp:anchor distT="0" distB="0" distL="114300" distR="114300" simplePos="0" relativeHeight="251658241" behindDoc="0" locked="0" layoutInCell="1" allowOverlap="1" wp14:anchorId="4368D205" wp14:editId="274DEDC6">
          <wp:simplePos x="0" y="0"/>
          <wp:positionH relativeFrom="margin">
            <wp:posOffset>4032250</wp:posOffset>
          </wp:positionH>
          <wp:positionV relativeFrom="bottomMargin">
            <wp:posOffset>107950</wp:posOffset>
          </wp:positionV>
          <wp:extent cx="1965600" cy="489600"/>
          <wp:effectExtent l="0" t="0" r="0" b="0"/>
          <wp:wrapTopAndBottom/>
          <wp:docPr id="2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ridge + ERDF Sentence_RGB_54,617 mm_300 dpi.tif"/>
                  <pic:cNvPicPr/>
                </pic:nvPicPr>
                <pic:blipFill>
                  <a:blip r:embed="rId1">
                    <a:extLst>
                      <a:ext uri="{28A0092B-C50C-407E-A947-70E740481C1C}">
                        <a14:useLocalDpi xmlns:a14="http://schemas.microsoft.com/office/drawing/2010/main" val="0"/>
                      </a:ext>
                    </a:extLst>
                  </a:blip>
                  <a:stretch>
                    <a:fillRect/>
                  </a:stretch>
                </pic:blipFill>
                <pic:spPr>
                  <a:xfrm>
                    <a:off x="0" y="0"/>
                    <a:ext cx="19656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FD570" w14:textId="77777777" w:rsidR="00D734B7" w:rsidRDefault="00D734B7" w:rsidP="00474F51">
      <w:r>
        <w:separator/>
      </w:r>
    </w:p>
  </w:footnote>
  <w:footnote w:type="continuationSeparator" w:id="0">
    <w:p w14:paraId="71064B07" w14:textId="77777777" w:rsidR="00D734B7" w:rsidRDefault="00D734B7" w:rsidP="00474F51">
      <w:r>
        <w:continuationSeparator/>
      </w:r>
    </w:p>
  </w:footnote>
  <w:footnote w:type="continuationNotice" w:id="1">
    <w:p w14:paraId="5B564769" w14:textId="77777777" w:rsidR="00E94C81" w:rsidRDefault="00E94C81">
      <w:pPr>
        <w:spacing w:line="240" w:lineRule="auto"/>
      </w:pPr>
    </w:p>
  </w:footnote>
  <w:footnote w:id="2">
    <w:p w14:paraId="73A7843E" w14:textId="217129F0" w:rsidR="00D84D0A" w:rsidRDefault="00D84D0A" w:rsidP="00CD373F">
      <w:pPr>
        <w:pStyle w:val="Fodnotetekst"/>
      </w:pPr>
      <w:r>
        <w:rPr>
          <w:rStyle w:val="Fodnotehenvisning"/>
        </w:rPr>
        <w:footnoteRef/>
      </w:r>
      <w:r>
        <w:t xml:space="preserve"> </w:t>
      </w:r>
      <w:r w:rsidR="000824AB" w:rsidRPr="00547207">
        <w:t xml:space="preserve">Guidance provided in this fact sheet takes account of </w:t>
      </w:r>
      <w:r w:rsidR="00EC3D2E">
        <w:t xml:space="preserve">the </w:t>
      </w:r>
      <w:r w:rsidR="000824AB" w:rsidRPr="00547207">
        <w:t>provisions of the regulatory framework 20</w:t>
      </w:r>
      <w:r w:rsidR="000824AB">
        <w:t>21</w:t>
      </w:r>
      <w:r w:rsidR="000824AB" w:rsidRPr="00547207">
        <w:t>-202</w:t>
      </w:r>
      <w:r w:rsidR="000824AB">
        <w:t>7</w:t>
      </w:r>
      <w:r w:rsidR="000824AB" w:rsidRPr="00547207">
        <w:t xml:space="preserve"> (in particular</w:t>
      </w:r>
      <w:r w:rsidR="000824AB">
        <w:t>,</w:t>
      </w:r>
      <w:r w:rsidR="000824AB" w:rsidRPr="00547207">
        <w:t xml:space="preserve"> rules on eligibility of expenditure for cooperation programmes set up in the </w:t>
      </w:r>
      <w:proofErr w:type="spellStart"/>
      <w:r w:rsidR="000824AB">
        <w:t>Interreg</w:t>
      </w:r>
      <w:proofErr w:type="spellEnd"/>
      <w:r w:rsidR="000824AB" w:rsidRPr="00547207">
        <w:t xml:space="preserve"> Regulation</w:t>
      </w:r>
      <w:r w:rsidR="00455024">
        <w:t xml:space="preserve"> 2021/1059 and C</w:t>
      </w:r>
      <w:r w:rsidR="00A653D0">
        <w:t>ommon Provision Regulation (CPR)</w:t>
      </w:r>
      <w:r w:rsidR="00455024">
        <w:t xml:space="preserve"> 2021/1060</w:t>
      </w:r>
      <w:r w:rsidR="000824AB" w:rsidRPr="00547207">
        <w:t>)</w:t>
      </w:r>
      <w:r w:rsidR="000824AB">
        <w:t>)</w:t>
      </w:r>
      <w:r w:rsidR="000824AB" w:rsidRPr="00547207">
        <w:t xml:space="preserve"> and practices in </w:t>
      </w:r>
      <w:r w:rsidR="000824AB">
        <w:t xml:space="preserve">use by </w:t>
      </w:r>
      <w:proofErr w:type="spellStart"/>
      <w:r w:rsidR="000824AB">
        <w:t>Interreg</w:t>
      </w:r>
      <w:proofErr w:type="spellEnd"/>
      <w:r w:rsidR="000824AB">
        <w:t xml:space="preserve"> programmes in </w:t>
      </w:r>
      <w:r w:rsidR="00455024">
        <w:t xml:space="preserve">the </w:t>
      </w:r>
      <w:r w:rsidR="000824AB">
        <w:t>2014-2020</w:t>
      </w:r>
      <w:r w:rsidR="00455024">
        <w:t xml:space="preserve"> period</w:t>
      </w:r>
      <w:r w:rsidR="000824AB" w:rsidRPr="00547207">
        <w:t>. The fact sheet is by no means a legally</w:t>
      </w:r>
      <w:r w:rsidR="00EC3D2E">
        <w:t>-</w:t>
      </w:r>
      <w:r w:rsidR="000824AB" w:rsidRPr="00547207">
        <w:t>binding document.</w:t>
      </w:r>
    </w:p>
  </w:footnote>
  <w:footnote w:id="3">
    <w:p w14:paraId="4EFA3186" w14:textId="6DFEF58C" w:rsidR="0031647F" w:rsidRPr="0031647F" w:rsidRDefault="0031647F" w:rsidP="00CD373F">
      <w:pPr>
        <w:pStyle w:val="Fodnotetekst"/>
      </w:pPr>
      <w:r>
        <w:rPr>
          <w:rStyle w:val="Fodnotehenvisning"/>
        </w:rPr>
        <w:footnoteRef/>
      </w:r>
      <w:r>
        <w:t xml:space="preserve"> B</w:t>
      </w:r>
      <w:r w:rsidRPr="00727691">
        <w:t>oth the employment/work contract and an appointment decision/contract of natural persons working for the partner organisation and receiving salary payments are hereinafter refe</w:t>
      </w:r>
      <w:r>
        <w:t>rred to as ‘employment document</w:t>
      </w:r>
      <w:r w:rsidR="007F2826">
        <w:t>’</w:t>
      </w:r>
      <w:r>
        <w:t>.</w:t>
      </w:r>
    </w:p>
  </w:footnote>
  <w:footnote w:id="4">
    <w:p w14:paraId="4BDF7297" w14:textId="4268F3C6" w:rsidR="004B4A52" w:rsidRPr="0031647F" w:rsidRDefault="004B4A52" w:rsidP="006563FF">
      <w:pPr>
        <w:pStyle w:val="Default"/>
        <w:rPr>
          <w:lang w:val="en-US"/>
        </w:rPr>
      </w:pPr>
      <w:r>
        <w:rPr>
          <w:rStyle w:val="Fodnotehenvisning"/>
        </w:rPr>
        <w:footnoteRef/>
      </w:r>
      <w:r>
        <w:t xml:space="preserve"> </w:t>
      </w:r>
      <w:r w:rsidR="007F2826">
        <w:rPr>
          <w:rFonts w:ascii="Franklin Gothic Book" w:hAnsi="Franklin Gothic Book" w:cstheme="minorBidi"/>
          <w:color w:val="000000" w:themeColor="text1"/>
          <w:spacing w:val="4"/>
          <w:sz w:val="13"/>
        </w:rPr>
        <w:t>P</w:t>
      </w:r>
      <w:r w:rsidR="0031647F" w:rsidRPr="0031647F">
        <w:rPr>
          <w:rFonts w:ascii="Franklin Gothic Book" w:hAnsi="Franklin Gothic Book" w:cstheme="minorBidi"/>
          <w:color w:val="000000" w:themeColor="text1"/>
          <w:spacing w:val="4"/>
          <w:sz w:val="13"/>
        </w:rPr>
        <w:t xml:space="preserve">ayments to natural persons working for the </w:t>
      </w:r>
      <w:proofErr w:type="spellStart"/>
      <w:r w:rsidR="0031647F" w:rsidRPr="0031647F">
        <w:rPr>
          <w:rFonts w:ascii="Franklin Gothic Book" w:hAnsi="Franklin Gothic Book" w:cstheme="minorBidi"/>
          <w:color w:val="000000" w:themeColor="text1"/>
          <w:spacing w:val="4"/>
          <w:sz w:val="13"/>
        </w:rPr>
        <w:t>Interreg</w:t>
      </w:r>
      <w:proofErr w:type="spellEnd"/>
      <w:r w:rsidR="0031647F" w:rsidRPr="0031647F">
        <w:rPr>
          <w:rFonts w:ascii="Franklin Gothic Book" w:hAnsi="Franklin Gothic Book" w:cstheme="minorBidi"/>
          <w:color w:val="000000" w:themeColor="text1"/>
          <w:spacing w:val="4"/>
          <w:sz w:val="13"/>
        </w:rPr>
        <w:t xml:space="preserve"> partner under a contract other than an employment or work contract may be assimilated to salary payments</w:t>
      </w:r>
      <w:r w:rsidR="00FE08A2">
        <w:rPr>
          <w:rFonts w:ascii="Franklin Gothic Book" w:hAnsi="Franklin Gothic Book" w:cstheme="minorBidi"/>
          <w:color w:val="000000" w:themeColor="text1"/>
          <w:spacing w:val="4"/>
          <w:sz w:val="13"/>
        </w:rPr>
        <w:t>. S</w:t>
      </w:r>
      <w:r w:rsidR="0031647F" w:rsidRPr="0031647F">
        <w:rPr>
          <w:rFonts w:ascii="Franklin Gothic Book" w:hAnsi="Franklin Gothic Book" w:cstheme="minorBidi"/>
          <w:color w:val="000000" w:themeColor="text1"/>
          <w:spacing w:val="4"/>
          <w:sz w:val="13"/>
        </w:rPr>
        <w:t xml:space="preserve">uch a contract </w:t>
      </w:r>
      <w:r w:rsidR="00FE08A2">
        <w:rPr>
          <w:rFonts w:ascii="Franklin Gothic Book" w:hAnsi="Franklin Gothic Book" w:cstheme="minorBidi"/>
          <w:color w:val="000000" w:themeColor="text1"/>
          <w:spacing w:val="4"/>
          <w:sz w:val="13"/>
        </w:rPr>
        <w:t>must</w:t>
      </w:r>
      <w:r w:rsidR="0031647F" w:rsidRPr="0031647F">
        <w:rPr>
          <w:rFonts w:ascii="Franklin Gothic Book" w:hAnsi="Franklin Gothic Book" w:cstheme="minorBidi"/>
          <w:color w:val="000000" w:themeColor="text1"/>
          <w:spacing w:val="4"/>
          <w:sz w:val="13"/>
        </w:rPr>
        <w:t xml:space="preserve"> be considered to be an employment document</w:t>
      </w:r>
      <w:r w:rsidR="0031647F">
        <w:rPr>
          <w:rFonts w:ascii="Franklin Gothic Book" w:hAnsi="Franklin Gothic Book" w:cstheme="minorBidi"/>
          <w:color w:val="000000" w:themeColor="text1"/>
          <w:spacing w:val="4"/>
          <w:sz w:val="13"/>
        </w:rPr>
        <w:t xml:space="preserve"> (Article 39(2b) </w:t>
      </w:r>
      <w:proofErr w:type="spellStart"/>
      <w:r w:rsidR="0031647F">
        <w:rPr>
          <w:rFonts w:ascii="Franklin Gothic Book" w:hAnsi="Franklin Gothic Book" w:cstheme="minorBidi"/>
          <w:color w:val="000000" w:themeColor="text1"/>
          <w:spacing w:val="4"/>
          <w:sz w:val="13"/>
        </w:rPr>
        <w:t>Interreg</w:t>
      </w:r>
      <w:proofErr w:type="spellEnd"/>
      <w:r w:rsidR="0031647F">
        <w:rPr>
          <w:rFonts w:ascii="Franklin Gothic Book" w:hAnsi="Franklin Gothic Book" w:cstheme="minorBidi"/>
          <w:color w:val="000000" w:themeColor="text1"/>
          <w:spacing w:val="4"/>
          <w:sz w:val="13"/>
        </w:rPr>
        <w:t xml:space="preserve"> Regulation)</w:t>
      </w:r>
      <w:r w:rsidR="007F2826">
        <w:rPr>
          <w:rFonts w:ascii="Franklin Gothic Book" w:hAnsi="Franklin Gothic Book" w:cstheme="minorBidi"/>
          <w:color w:val="000000" w:themeColor="text1"/>
          <w:spacing w:val="4"/>
          <w:sz w:val="13"/>
        </w:rPr>
        <w:t>.</w:t>
      </w:r>
    </w:p>
  </w:footnote>
  <w:footnote w:id="5">
    <w:p w14:paraId="2034D545" w14:textId="65ED316A" w:rsidR="00567018" w:rsidRPr="000F5119" w:rsidRDefault="00567018" w:rsidP="00CD373F">
      <w:pPr>
        <w:pStyle w:val="Fodnotetekst"/>
      </w:pPr>
      <w:r>
        <w:rPr>
          <w:rStyle w:val="Fodnotehenvisning"/>
        </w:rPr>
        <w:footnoteRef/>
      </w:r>
      <w:r>
        <w:t xml:space="preserve"> Currently available for </w:t>
      </w:r>
      <w:r w:rsidR="00761B54">
        <w:t xml:space="preserve">the </w:t>
      </w:r>
      <w:r>
        <w:t>2014-2020 period, to be updated in 2022.</w:t>
      </w:r>
    </w:p>
  </w:footnote>
  <w:footnote w:id="6">
    <w:p w14:paraId="6D795340" w14:textId="0F5910F2" w:rsidR="00DB4BB3" w:rsidRDefault="00DB4BB3" w:rsidP="00CD373F">
      <w:pPr>
        <w:pStyle w:val="Fodnotetekst"/>
      </w:pPr>
      <w:r>
        <w:rPr>
          <w:rStyle w:val="Fodnotehenvisning"/>
        </w:rPr>
        <w:footnoteRef/>
      </w:r>
      <w:r>
        <w:t xml:space="preserve"> </w:t>
      </w:r>
      <w:r w:rsidRPr="004F3B93">
        <w:t xml:space="preserve">Extra bonuses or changes to salaries due to </w:t>
      </w:r>
      <w:r w:rsidR="00FE08A2">
        <w:t xml:space="preserve">the </w:t>
      </w:r>
      <w:r w:rsidRPr="004F3B93">
        <w:t>running of an EU project should be evaluated against sound financial management principles (if they are justified by</w:t>
      </w:r>
      <w:r w:rsidR="009048AC">
        <w:t>,</w:t>
      </w:r>
      <w:r w:rsidRPr="004F3B93">
        <w:t xml:space="preserve"> e.g.</w:t>
      </w:r>
      <w:r>
        <w:t>,</w:t>
      </w:r>
      <w:r w:rsidRPr="004F3B93">
        <w:t xml:space="preserve"> special qualifications, changes to the task description, etc.).  </w:t>
      </w:r>
    </w:p>
  </w:footnote>
  <w:footnote w:id="7">
    <w:p w14:paraId="02E6D29A" w14:textId="7D063294" w:rsidR="00CD373F" w:rsidRPr="002D356B" w:rsidRDefault="00CD373F" w:rsidP="00CD373F">
      <w:pPr>
        <w:pStyle w:val="Fodnotetekst"/>
        <w:rPr>
          <w:lang w:val="en-US"/>
        </w:rPr>
      </w:pPr>
      <w:r>
        <w:rPr>
          <w:rStyle w:val="Fodnotehenvisning"/>
        </w:rPr>
        <w:footnoteRef/>
      </w:r>
      <w:r>
        <w:t xml:space="preserve"> HIT – Harmonised Implementation Tools.</w:t>
      </w:r>
    </w:p>
  </w:footnote>
  <w:footnote w:id="8">
    <w:p w14:paraId="0BCB42A1" w14:textId="433AA79A" w:rsidR="00DB4BB3" w:rsidRPr="00AE6875" w:rsidRDefault="00DB4BB3" w:rsidP="00CD373F">
      <w:pPr>
        <w:pStyle w:val="Fodnotetekst"/>
      </w:pPr>
      <w:r>
        <w:rPr>
          <w:rStyle w:val="Fodnotehenvisning"/>
        </w:rPr>
        <w:footnoteRef/>
      </w:r>
      <w:r>
        <w:t xml:space="preserve"> </w:t>
      </w:r>
      <w:r w:rsidRPr="00AE6875">
        <w:t>In some countries</w:t>
      </w:r>
      <w:r w:rsidR="0080124B">
        <w:t>,</w:t>
      </w:r>
      <w:r w:rsidRPr="00AE6875">
        <w:t xml:space="preserve"> controllers </w:t>
      </w:r>
      <w:r>
        <w:t xml:space="preserve">are </w:t>
      </w:r>
      <w:r w:rsidRPr="00AE6875">
        <w:t xml:space="preserve">not allowed to see payslips </w:t>
      </w:r>
      <w:r>
        <w:t>because of data protection rules (GDPR)</w:t>
      </w:r>
      <w:r w:rsidRPr="00AE6875">
        <w:t>. If an extract from an accounting system of the partner organisation is provided, it is the responsibility of the partner to demonstrate that staff costs do not include costs covered under office and administration (e.g.</w:t>
      </w:r>
      <w:r>
        <w:t>,</w:t>
      </w:r>
      <w:r w:rsidRPr="00AE6875">
        <w:t xml:space="preserve"> telephone bills), travel and accommodation (e.g.</w:t>
      </w:r>
      <w:r>
        <w:t>,</w:t>
      </w:r>
      <w:r w:rsidRPr="00AE6875">
        <w:t xml:space="preserve"> daily allowances), or any other costs </w:t>
      </w:r>
      <w:r w:rsidR="0080124B">
        <w:t xml:space="preserve">that are considered </w:t>
      </w:r>
      <w:r w:rsidRPr="00AE6875">
        <w:t xml:space="preserve">ineligible under the staff costs </w:t>
      </w:r>
      <w:r>
        <w:t>category</w:t>
      </w:r>
      <w:r w:rsidRPr="00AE6875">
        <w:t>.</w:t>
      </w:r>
    </w:p>
  </w:footnote>
  <w:footnote w:id="9">
    <w:p w14:paraId="73877870" w14:textId="0D45EE50" w:rsidR="00D42E6D" w:rsidRPr="00D42E6D" w:rsidRDefault="00D42E6D" w:rsidP="00CD373F">
      <w:pPr>
        <w:spacing w:line="240" w:lineRule="auto"/>
        <w:jc w:val="both"/>
        <w:rPr>
          <w:lang w:val="en-US"/>
        </w:rPr>
      </w:pPr>
      <w:r>
        <w:rPr>
          <w:rStyle w:val="Fodnotehenvisning"/>
        </w:rPr>
        <w:footnoteRef/>
      </w:r>
      <w:r>
        <w:t xml:space="preserve"> </w:t>
      </w:r>
      <w:r w:rsidRPr="00D42E6D">
        <w:rPr>
          <w:sz w:val="13"/>
        </w:rPr>
        <w:t>Article 55(2) CPR offers 2 ways to calculate hourly rate. This hourly rate is consider</w:t>
      </w:r>
      <w:r>
        <w:rPr>
          <w:sz w:val="13"/>
        </w:rPr>
        <w:t>ed</w:t>
      </w:r>
      <w:r w:rsidRPr="00D42E6D">
        <w:rPr>
          <w:sz w:val="13"/>
        </w:rPr>
        <w:t xml:space="preserve"> a simplified cost option (i.e., unit cost)</w:t>
      </w:r>
      <w:r>
        <w:rPr>
          <w:sz w:val="13"/>
        </w:rPr>
        <w:t xml:space="preserve"> – </w:t>
      </w:r>
      <w:r w:rsidR="00DB458B">
        <w:rPr>
          <w:sz w:val="13"/>
        </w:rPr>
        <w:t xml:space="preserve">you will </w:t>
      </w:r>
      <w:r>
        <w:rPr>
          <w:sz w:val="13"/>
        </w:rPr>
        <w:t xml:space="preserve">more details on calculations under </w:t>
      </w:r>
      <w:r w:rsidR="00DB458B">
        <w:rPr>
          <w:sz w:val="13"/>
        </w:rPr>
        <w:t xml:space="preserve">the </w:t>
      </w:r>
      <w:r>
        <w:rPr>
          <w:sz w:val="13"/>
        </w:rPr>
        <w:t>section SCOs – Unit costs.</w:t>
      </w:r>
    </w:p>
    <w:p w14:paraId="610F2C35" w14:textId="2F245221" w:rsidR="00D42E6D" w:rsidRPr="0012681E" w:rsidRDefault="00D42E6D" w:rsidP="00CD373F">
      <w:pPr>
        <w:pStyle w:val="Fodnotetekst"/>
        <w:spacing w:line="240" w:lineRule="auto"/>
        <w:rPr>
          <w:lang w:val="en-US"/>
        </w:rPr>
      </w:pPr>
    </w:p>
  </w:footnote>
  <w:footnote w:id="10">
    <w:p w14:paraId="100CBF4D" w14:textId="3BCBD93B" w:rsidR="003D7F2B" w:rsidRPr="003D7F2B" w:rsidRDefault="003D7F2B" w:rsidP="00CD373F">
      <w:pPr>
        <w:pStyle w:val="Fodnotetekst"/>
        <w:spacing w:line="240" w:lineRule="auto"/>
        <w:rPr>
          <w:lang w:val="en-US"/>
        </w:rPr>
      </w:pPr>
      <w:r>
        <w:rPr>
          <w:rStyle w:val="Fodnotehenvisning"/>
        </w:rPr>
        <w:footnoteRef/>
      </w:r>
      <w:r>
        <w:t xml:space="preserve"> </w:t>
      </w:r>
      <w:hyperlink r:id="rId1" w:anchor="3544-fact-sheet-fixed-percentage-staff-cost-calculation-method-staff-working-part-time-project" w:history="1">
        <w:r w:rsidRPr="00465A09">
          <w:rPr>
            <w:rStyle w:val="Hyperlink"/>
            <w:lang w:val="en-US"/>
          </w:rPr>
          <w:t>Interact Facts sheets on Fixed percentage staff cost calculation method</w:t>
        </w:r>
      </w:hyperlink>
      <w:r>
        <w:rPr>
          <w:rStyle w:val="Hyperlink"/>
          <w:lang w:val="en-US"/>
        </w:rPr>
        <w:t>.</w:t>
      </w:r>
    </w:p>
  </w:footnote>
  <w:footnote w:id="11">
    <w:p w14:paraId="410F2475" w14:textId="2775EB95" w:rsidR="007C0B4D" w:rsidRPr="007C0B4D" w:rsidRDefault="007C0B4D" w:rsidP="00CD373F">
      <w:pPr>
        <w:pStyle w:val="Fodnotetekst"/>
        <w:spacing w:line="240" w:lineRule="auto"/>
      </w:pPr>
      <w:r>
        <w:rPr>
          <w:rStyle w:val="Fodnotehenvisning"/>
        </w:rPr>
        <w:footnoteRef/>
      </w:r>
      <w:r>
        <w:t xml:space="preserve"> Where ‘up to’ is used</w:t>
      </w:r>
      <w:r w:rsidR="003C29D8">
        <w:t>,</w:t>
      </w:r>
      <w:r>
        <w:t xml:space="preserve"> a </w:t>
      </w:r>
      <w:r w:rsidR="009668F4">
        <w:t>m</w:t>
      </w:r>
      <w:r>
        <w:t xml:space="preserve">onitoring </w:t>
      </w:r>
      <w:r w:rsidR="009668F4">
        <w:t>c</w:t>
      </w:r>
      <w:r>
        <w:t>ommittee of the programme may decide to use a lower rate</w:t>
      </w:r>
      <w:r w:rsidR="003C29D8">
        <w:t xml:space="preserve"> (however, the principle of equal treatment should be respected)</w:t>
      </w:r>
      <w:r>
        <w:t xml:space="preserve">. If </w:t>
      </w:r>
      <w:r w:rsidR="003C29D8">
        <w:t xml:space="preserve">a </w:t>
      </w:r>
      <w:r>
        <w:t>lower rate is used</w:t>
      </w:r>
      <w:r w:rsidR="003C29D8">
        <w:t>,</w:t>
      </w:r>
      <w:r>
        <w:t xml:space="preserve"> there is no obligation to </w:t>
      </w:r>
      <w:r w:rsidR="003C29D8">
        <w:t>provide justification for it.</w:t>
      </w:r>
    </w:p>
  </w:footnote>
  <w:footnote w:id="12">
    <w:p w14:paraId="28C777B7" w14:textId="0A8A74A6" w:rsidR="00D25641" w:rsidRDefault="00D25641" w:rsidP="00CD373F">
      <w:pPr>
        <w:pStyle w:val="Fodnotetekst"/>
        <w:spacing w:line="240" w:lineRule="auto"/>
      </w:pPr>
      <w:r>
        <w:rPr>
          <w:rStyle w:val="Fodnotehenvisning"/>
        </w:rPr>
        <w:footnoteRef/>
      </w:r>
      <w:r>
        <w:t xml:space="preserve"> Article 39(3c</w:t>
      </w:r>
      <w:r w:rsidR="006563FF">
        <w:t xml:space="preserve">) </w:t>
      </w:r>
      <w:proofErr w:type="spellStart"/>
      <w:r w:rsidR="006563FF">
        <w:t>Interreg</w:t>
      </w:r>
      <w:proofErr w:type="spellEnd"/>
      <w:r>
        <w:t xml:space="preserve"> Regulation 2021/1059</w:t>
      </w:r>
      <w:r w:rsidR="00E54E69">
        <w:t>.</w:t>
      </w:r>
    </w:p>
  </w:footnote>
  <w:footnote w:id="13">
    <w:p w14:paraId="19F7E240" w14:textId="60BC5F3F" w:rsidR="00C24501" w:rsidRPr="00C24501" w:rsidRDefault="00C24501" w:rsidP="00CD373F">
      <w:pPr>
        <w:pStyle w:val="Fodnotetekst"/>
      </w:pPr>
      <w:r>
        <w:rPr>
          <w:rStyle w:val="Fodnotehenvisning"/>
        </w:rPr>
        <w:footnoteRef/>
      </w:r>
      <w:r>
        <w:t xml:space="preserve"> </w:t>
      </w:r>
      <w:r w:rsidR="004352DC">
        <w:t>T</w:t>
      </w:r>
      <w:r w:rsidR="004352DC" w:rsidRPr="004352DC">
        <w:t xml:space="preserve">he latest documented annual gross employment costs </w:t>
      </w:r>
      <w:r w:rsidR="004352DC">
        <w:t xml:space="preserve">should </w:t>
      </w:r>
      <w:r w:rsidR="004352DC" w:rsidRPr="004352DC">
        <w:t>cover a 12</w:t>
      </w:r>
      <w:r w:rsidR="004352DC">
        <w:t>-</w:t>
      </w:r>
      <w:r w:rsidR="004352DC" w:rsidRPr="004352DC">
        <w:t xml:space="preserve">month period preceding the end of the reporting period (which could be the exact 12 months preceding the reporting period, 12 months preceding the subsidy contract, or </w:t>
      </w:r>
      <w:r w:rsidR="00DB458B">
        <w:t xml:space="preserve">the </w:t>
      </w:r>
      <w:r w:rsidR="004352DC" w:rsidRPr="004352DC">
        <w:t xml:space="preserve">12 months of the previous calendar year). However, if such </w:t>
      </w:r>
      <w:r w:rsidR="004352DC">
        <w:t xml:space="preserve">annual </w:t>
      </w:r>
      <w:r w:rsidR="004352DC" w:rsidRPr="004352DC">
        <w:t>data do</w:t>
      </w:r>
      <w:r w:rsidR="004352DC">
        <w:t>es</w:t>
      </w:r>
      <w:r w:rsidR="004352DC" w:rsidRPr="004352DC">
        <w:t xml:space="preserve"> not exist</w:t>
      </w:r>
      <w:r w:rsidR="004352DC">
        <w:t xml:space="preserve">, available data from </w:t>
      </w:r>
      <w:r w:rsidR="00DB458B">
        <w:t xml:space="preserve">a </w:t>
      </w:r>
      <w:r w:rsidR="004352DC">
        <w:t xml:space="preserve">few months </w:t>
      </w:r>
      <w:r w:rsidR="004352DC" w:rsidRPr="004352DC">
        <w:t>can be extrapolated to 12 months</w:t>
      </w:r>
      <w:r w:rsidR="00DB458B">
        <w:t xml:space="preserve">, in order </w:t>
      </w:r>
      <w:r w:rsidR="004352DC" w:rsidRPr="004352DC">
        <w:t xml:space="preserve">to comply with the requirement that gross employment costs are annual. </w:t>
      </w:r>
      <w:r w:rsidR="004352DC">
        <w:t>When</w:t>
      </w:r>
      <w:r w:rsidR="004352DC" w:rsidRPr="004352DC">
        <w:t xml:space="preserve"> extrapolating any such data</w:t>
      </w:r>
      <w:r w:rsidR="004352DC">
        <w:t>,</w:t>
      </w:r>
      <w:r w:rsidR="004352DC" w:rsidRPr="004352DC">
        <w:t xml:space="preserve"> the </w:t>
      </w:r>
      <w:r w:rsidR="004352DC">
        <w:t>m</w:t>
      </w:r>
      <w:r w:rsidR="004352DC" w:rsidRPr="004352DC">
        <w:t xml:space="preserve">anaging </w:t>
      </w:r>
      <w:r w:rsidR="004352DC">
        <w:t>a</w:t>
      </w:r>
      <w:r w:rsidR="004352DC" w:rsidRPr="004352DC">
        <w:t xml:space="preserve">uthority </w:t>
      </w:r>
      <w:r w:rsidR="00DB458B">
        <w:t>must</w:t>
      </w:r>
      <w:r w:rsidR="004352DC" w:rsidRPr="004352DC">
        <w:t xml:space="preserve"> ensure that the extrapolation takes into account any particular specificities in that </w:t>
      </w:r>
      <w:r w:rsidR="004352DC">
        <w:t>M</w:t>
      </w:r>
      <w:r w:rsidR="004352DC" w:rsidRPr="004352DC">
        <w:t xml:space="preserve">ember </w:t>
      </w:r>
      <w:r w:rsidR="004352DC">
        <w:t>S</w:t>
      </w:r>
      <w:r w:rsidR="004352DC" w:rsidRPr="004352DC">
        <w:t>tate concerning staff costs – for example</w:t>
      </w:r>
      <w:r w:rsidR="004352DC">
        <w:t>,</w:t>
      </w:r>
      <w:r w:rsidR="004352DC" w:rsidRPr="004352DC">
        <w:t xml:space="preserve"> additional holiday pay or </w:t>
      </w:r>
      <w:r w:rsidR="00DB458B">
        <w:t xml:space="preserve">a </w:t>
      </w:r>
      <w:r w:rsidR="004352DC" w:rsidRPr="004352DC">
        <w:t>so</w:t>
      </w:r>
      <w:r w:rsidR="00DB458B">
        <w:t>-</w:t>
      </w:r>
      <w:r w:rsidR="004352DC" w:rsidRPr="004352DC">
        <w:t>called '13th month'</w:t>
      </w:r>
      <w:r w:rsidR="00DB458B">
        <w:t>,</w:t>
      </w:r>
      <w:r w:rsidR="004352DC" w:rsidRPr="004352DC">
        <w:t xml:space="preserve"> or equivalent arrangements.</w:t>
      </w:r>
    </w:p>
  </w:footnote>
  <w:footnote w:id="14">
    <w:p w14:paraId="77A79112" w14:textId="0A15DA05" w:rsidR="008457D8" w:rsidRPr="00FC4422" w:rsidRDefault="008457D8" w:rsidP="00CD373F">
      <w:pPr>
        <w:pStyle w:val="Fodnotetekst"/>
      </w:pPr>
      <w:r>
        <w:rPr>
          <w:rStyle w:val="Fodnotehenvisning"/>
        </w:rPr>
        <w:footnoteRef/>
      </w:r>
      <w:r>
        <w:t xml:space="preserve"> </w:t>
      </w:r>
      <w:r w:rsidR="0052020B">
        <w:t>To find out more about</w:t>
      </w:r>
      <w:r>
        <w:t xml:space="preserve"> this approach</w:t>
      </w:r>
      <w:r w:rsidR="0052020B">
        <w:t>,</w:t>
      </w:r>
      <w:r>
        <w:t xml:space="preserve"> have a look at </w:t>
      </w:r>
      <w:hyperlink r:id="rId2" w:anchor="!/wiki/W6d02f50e32ab_4056_886a_d6291eea5d53/page/Hourly%20rate%20per%20functional%20group" w:history="1">
        <w:r w:rsidRPr="0052020B">
          <w:rPr>
            <w:rStyle w:val="Hyperlink"/>
          </w:rPr>
          <w:t>the</w:t>
        </w:r>
        <w:r w:rsidR="0052020B" w:rsidRPr="0052020B">
          <w:rPr>
            <w:rStyle w:val="Hyperlink"/>
          </w:rPr>
          <w:t>se</w:t>
        </w:r>
        <w:r w:rsidRPr="0052020B">
          <w:rPr>
            <w:rStyle w:val="Hyperlink"/>
          </w:rPr>
          <w:t xml:space="preserve"> fact sheets</w:t>
        </w:r>
      </w:hyperlink>
      <w:r>
        <w:t xml:space="preserve"> in </w:t>
      </w:r>
      <w:r w:rsidR="00DB458B">
        <w:t xml:space="preserve">the </w:t>
      </w:r>
      <w:r>
        <w:t>SCOs community</w:t>
      </w:r>
      <w:r w:rsidR="0052020B">
        <w:t>.</w:t>
      </w:r>
      <w:r>
        <w:t xml:space="preserve"> </w:t>
      </w:r>
    </w:p>
  </w:footnote>
  <w:footnote w:id="15">
    <w:p w14:paraId="173D6BA4" w14:textId="1387D614" w:rsidR="00DF354A" w:rsidRDefault="00DF354A" w:rsidP="00CD373F">
      <w:pPr>
        <w:pStyle w:val="Fodnotetekst"/>
      </w:pPr>
      <w:r>
        <w:rPr>
          <w:rStyle w:val="Fodnotehenvisning"/>
        </w:rPr>
        <w:footnoteRef/>
      </w:r>
      <w:r>
        <w:t xml:space="preserve"> For voluntary work, the </w:t>
      </w:r>
      <w:r w:rsidR="00801456">
        <w:t>m</w:t>
      </w:r>
      <w:r>
        <w:t xml:space="preserve">onitoring </w:t>
      </w:r>
      <w:r w:rsidR="00801456">
        <w:t>c</w:t>
      </w:r>
      <w:r w:rsidRPr="00DF354A">
        <w:t xml:space="preserve">ommittee of the programme </w:t>
      </w:r>
      <w:r w:rsidR="002A1121">
        <w:t>can</w:t>
      </w:r>
      <w:r w:rsidR="002A1121" w:rsidRPr="00DF354A">
        <w:t xml:space="preserve"> </w:t>
      </w:r>
      <w:r w:rsidRPr="00DF354A">
        <w:t xml:space="preserve">decide to base the remuneration rate on the national minimum salary wages applicable in </w:t>
      </w:r>
      <w:r w:rsidR="006D2ACC">
        <w:t xml:space="preserve">the </w:t>
      </w:r>
      <w:r w:rsidRPr="00DF354A">
        <w:t>Member States of the respective programme zone.</w:t>
      </w:r>
    </w:p>
  </w:footnote>
  <w:footnote w:id="16">
    <w:p w14:paraId="5CB1F4C0" w14:textId="1CC8F711" w:rsidR="00050AFA" w:rsidRDefault="00050AFA" w:rsidP="00CD373F">
      <w:pPr>
        <w:pStyle w:val="Fodnotetekst"/>
      </w:pPr>
      <w:r>
        <w:rPr>
          <w:rStyle w:val="Fodnotehenvisning"/>
        </w:rPr>
        <w:footnoteRef/>
      </w:r>
      <w:r>
        <w:t xml:space="preserve"> This timesheet template is limited to hourly rate calculation methods.</w:t>
      </w:r>
    </w:p>
  </w:footnote>
  <w:footnote w:id="17">
    <w:p w14:paraId="32075EF0" w14:textId="77777777" w:rsidR="00050AFA" w:rsidRDefault="00050AFA" w:rsidP="00CD373F">
      <w:pPr>
        <w:pStyle w:val="Fodnotetekst"/>
      </w:pPr>
      <w:r>
        <w:rPr>
          <w:rStyle w:val="Fodnotehenvisning"/>
        </w:rPr>
        <w:footnoteRef/>
      </w:r>
      <w:r>
        <w:t xml:space="preserve"> Other activities include general training not related to the project.</w:t>
      </w:r>
    </w:p>
  </w:footnote>
  <w:footnote w:id="18">
    <w:p w14:paraId="5FD1FA52" w14:textId="22EA5ECD" w:rsidR="00050AFA" w:rsidRDefault="00050AFA" w:rsidP="00CD373F">
      <w:pPr>
        <w:pStyle w:val="Fodnotetekst"/>
      </w:pPr>
      <w:r>
        <w:rPr>
          <w:rStyle w:val="Fodnotehenvisning"/>
        </w:rPr>
        <w:footnoteRef/>
      </w:r>
      <w:r>
        <w:t xml:space="preserve"> Actual working time does not include sick leave and holidays, because the</w:t>
      </w:r>
      <w:r w:rsidR="006D2ACC">
        <w:t>se</w:t>
      </w:r>
      <w:r>
        <w:t xml:space="preserve"> are already included in the </w:t>
      </w:r>
      <w:r w:rsidR="000B64E0">
        <w:t>calculation</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BF33C" w14:textId="77777777" w:rsidR="00313D79" w:rsidRDefault="003A3232">
    <w:pPr>
      <w:pStyle w:val="Sidehoved"/>
    </w:pPr>
    <w:r>
      <w:rPr>
        <w:noProof/>
        <w:lang w:eastAsia="en-GB"/>
      </w:rPr>
      <w:drawing>
        <wp:anchor distT="0" distB="0" distL="114300" distR="114300" simplePos="0" relativeHeight="251658240" behindDoc="0" locked="0" layoutInCell="1" allowOverlap="1" wp14:anchorId="645B0A6D" wp14:editId="13ABDDCE">
          <wp:simplePos x="0" y="0"/>
          <wp:positionH relativeFrom="margin">
            <wp:posOffset>4036060</wp:posOffset>
          </wp:positionH>
          <wp:positionV relativeFrom="topMargin">
            <wp:posOffset>615950</wp:posOffset>
          </wp:positionV>
          <wp:extent cx="1965600" cy="313200"/>
          <wp:effectExtent l="0" t="0" r="0" b="0"/>
          <wp:wrapTopAndBottom/>
          <wp:docPr id="2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ACT_EN_RGB_54,617 mm_300 dpi.tif"/>
                  <pic:cNvPicPr/>
                </pic:nvPicPr>
                <pic:blipFill>
                  <a:blip r:embed="rId1">
                    <a:extLst>
                      <a:ext uri="{28A0092B-C50C-407E-A947-70E740481C1C}">
                        <a14:useLocalDpi xmlns:a14="http://schemas.microsoft.com/office/drawing/2010/main" val="0"/>
                      </a:ext>
                    </a:extLst>
                  </a:blip>
                  <a:stretch>
                    <a:fillRect/>
                  </a:stretch>
                </pic:blipFill>
                <pic:spPr>
                  <a:xfrm>
                    <a:off x="0" y="0"/>
                    <a:ext cx="1965600" cy="313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700A7B0"/>
    <w:multiLevelType w:val="hybridMultilevel"/>
    <w:tmpl w:val="867CB9B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E01E2"/>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1545B3"/>
    <w:multiLevelType w:val="hybridMultilevel"/>
    <w:tmpl w:val="90824636"/>
    <w:lvl w:ilvl="0" w:tplc="040B0019">
      <w:start w:val="1"/>
      <w:numFmt w:val="lowerLetter"/>
      <w:lvlText w:val="%1."/>
      <w:lvlJc w:val="left"/>
      <w:pPr>
        <w:ind w:left="720" w:hanging="360"/>
      </w:pPr>
      <w:rPr>
        <w:rFonts w:hint="default"/>
      </w:rPr>
    </w:lvl>
    <w:lvl w:ilvl="1" w:tplc="AD202ADC">
      <w:start w:val="2"/>
      <w:numFmt w:val="bullet"/>
      <w:lvlText w:val="•"/>
      <w:lvlJc w:val="left"/>
      <w:pPr>
        <w:ind w:left="1440" w:hanging="360"/>
      </w:pPr>
      <w:rPr>
        <w:rFonts w:ascii="Franklin Gothic Book" w:eastAsiaTheme="minorHAnsi" w:hAnsi="Franklin Gothic Book" w:cstheme="minorBidi" w:hint="default"/>
      </w:r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0B4328B6"/>
    <w:multiLevelType w:val="hybridMultilevel"/>
    <w:tmpl w:val="17662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294425"/>
    <w:multiLevelType w:val="hybridMultilevel"/>
    <w:tmpl w:val="F0686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6A519E"/>
    <w:multiLevelType w:val="hybridMultilevel"/>
    <w:tmpl w:val="A6EC151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6894D6F"/>
    <w:multiLevelType w:val="hybridMultilevel"/>
    <w:tmpl w:val="A476BD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800FD9"/>
    <w:multiLevelType w:val="hybridMultilevel"/>
    <w:tmpl w:val="5392A2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D68660A"/>
    <w:multiLevelType w:val="hybridMultilevel"/>
    <w:tmpl w:val="C94AB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63D30"/>
    <w:multiLevelType w:val="hybridMultilevel"/>
    <w:tmpl w:val="42BEF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F8F70BB"/>
    <w:multiLevelType w:val="multilevel"/>
    <w:tmpl w:val="E5DA6DD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1DC2A47"/>
    <w:multiLevelType w:val="hybridMultilevel"/>
    <w:tmpl w:val="6666CFE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5DA4833"/>
    <w:multiLevelType w:val="hybridMultilevel"/>
    <w:tmpl w:val="07F82F7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2D247A62"/>
    <w:multiLevelType w:val="hybridMultilevel"/>
    <w:tmpl w:val="2822E618"/>
    <w:lvl w:ilvl="0" w:tplc="02804E1E">
      <w:start w:val="1"/>
      <w:numFmt w:val="upperRoman"/>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4" w15:restartNumberingAfterBreak="0">
    <w:nsid w:val="2DEF5A82"/>
    <w:multiLevelType w:val="hybridMultilevel"/>
    <w:tmpl w:val="92DA20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A07C75"/>
    <w:multiLevelType w:val="hybridMultilevel"/>
    <w:tmpl w:val="BBAEB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F4C35"/>
    <w:multiLevelType w:val="hybridMultilevel"/>
    <w:tmpl w:val="C262C394"/>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33493686"/>
    <w:multiLevelType w:val="hybridMultilevel"/>
    <w:tmpl w:val="DAA695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33521E7D"/>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40F745B"/>
    <w:multiLevelType w:val="hybridMultilevel"/>
    <w:tmpl w:val="3958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9E6D13"/>
    <w:multiLevelType w:val="hybridMultilevel"/>
    <w:tmpl w:val="832E0DCA"/>
    <w:lvl w:ilvl="0" w:tplc="1EE0D91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C6A6982"/>
    <w:multiLevelType w:val="hybridMultilevel"/>
    <w:tmpl w:val="E5DA6DD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F903395"/>
    <w:multiLevelType w:val="hybridMultilevel"/>
    <w:tmpl w:val="B52E501C"/>
    <w:lvl w:ilvl="0" w:tplc="2C064162">
      <w:start w:val="4"/>
      <w:numFmt w:val="bullet"/>
      <w:lvlText w:val="-"/>
      <w:lvlJc w:val="left"/>
      <w:pPr>
        <w:ind w:left="720" w:hanging="360"/>
      </w:pPr>
      <w:rPr>
        <w:rFonts w:ascii="Franklin Gothic Book" w:eastAsiaTheme="minorHAnsi" w:hAnsi="Franklin Gothic Boo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BA0E6B"/>
    <w:multiLevelType w:val="hybridMultilevel"/>
    <w:tmpl w:val="BA3E575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470F5953"/>
    <w:multiLevelType w:val="hybridMultilevel"/>
    <w:tmpl w:val="EEBA1E20"/>
    <w:lvl w:ilvl="0" w:tplc="08090001">
      <w:start w:val="1"/>
      <w:numFmt w:val="bullet"/>
      <w:lvlText w:val=""/>
      <w:lvlJc w:val="left"/>
      <w:pPr>
        <w:ind w:left="720" w:hanging="360"/>
      </w:pPr>
      <w:rPr>
        <w:rFonts w:ascii="Symbol" w:hAnsi="Symbol" w:hint="default"/>
        <w:color w:val="000000" w:themeColor="text1"/>
        <w:sz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B720FA"/>
    <w:multiLevelType w:val="hybridMultilevel"/>
    <w:tmpl w:val="84205900"/>
    <w:lvl w:ilvl="0" w:tplc="0C3813B6">
      <w:start w:val="39"/>
      <w:numFmt w:val="bullet"/>
      <w:lvlText w:val="-"/>
      <w:lvlJc w:val="left"/>
      <w:pPr>
        <w:ind w:left="720" w:hanging="360"/>
      </w:pPr>
      <w:rPr>
        <w:rFonts w:ascii="Franklin Gothic Book" w:eastAsiaTheme="minorHAnsi" w:hAnsi="Franklin Gothic Boo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9D6E21"/>
    <w:multiLevelType w:val="hybridMultilevel"/>
    <w:tmpl w:val="814A8F9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4E0B37C8"/>
    <w:multiLevelType w:val="hybridMultilevel"/>
    <w:tmpl w:val="92DA20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A81F41"/>
    <w:multiLevelType w:val="hybridMultilevel"/>
    <w:tmpl w:val="73E23C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58881445"/>
    <w:multiLevelType w:val="hybridMultilevel"/>
    <w:tmpl w:val="BC06CCEE"/>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BED5C9E"/>
    <w:multiLevelType w:val="hybridMultilevel"/>
    <w:tmpl w:val="BE5AF916"/>
    <w:lvl w:ilvl="0" w:tplc="619AC792">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1" w15:restartNumberingAfterBreak="0">
    <w:nsid w:val="5D6F4833"/>
    <w:multiLevelType w:val="hybridMultilevel"/>
    <w:tmpl w:val="EDC05D2A"/>
    <w:lvl w:ilvl="0" w:tplc="040B000F">
      <w:start w:val="1"/>
      <w:numFmt w:val="decimal"/>
      <w:lvlText w:val="%1."/>
      <w:lvlJc w:val="left"/>
      <w:pPr>
        <w:ind w:left="720" w:hanging="360"/>
      </w:pPr>
      <w:rPr>
        <w:rFonts w:hint="default"/>
      </w:rPr>
    </w:lvl>
    <w:lvl w:ilvl="1" w:tplc="83B41402">
      <w:numFmt w:val="bullet"/>
      <w:lvlText w:val="-"/>
      <w:lvlJc w:val="left"/>
      <w:pPr>
        <w:ind w:left="1785" w:hanging="705"/>
      </w:pPr>
      <w:rPr>
        <w:rFonts w:ascii="Franklin Gothic Book" w:eastAsiaTheme="minorHAnsi" w:hAnsi="Franklin Gothic Book" w:cstheme="minorBidi" w:hint="default"/>
      </w:r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2" w15:restartNumberingAfterBreak="0">
    <w:nsid w:val="61C0490C"/>
    <w:multiLevelType w:val="hybridMultilevel"/>
    <w:tmpl w:val="1A20A58E"/>
    <w:lvl w:ilvl="0" w:tplc="FDF089A4">
      <w:numFmt w:val="bullet"/>
      <w:lvlText w:val="•"/>
      <w:lvlJc w:val="left"/>
      <w:pPr>
        <w:ind w:left="1425" w:hanging="705"/>
      </w:pPr>
      <w:rPr>
        <w:rFonts w:ascii="Franklin Gothic Book" w:eastAsiaTheme="minorHAnsi" w:hAnsi="Franklin Gothic Book" w:cstheme="minorBidi"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33" w15:restartNumberingAfterBreak="0">
    <w:nsid w:val="626F0B87"/>
    <w:multiLevelType w:val="hybridMultilevel"/>
    <w:tmpl w:val="BE5A2D7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67EB7B19"/>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8C7616F"/>
    <w:multiLevelType w:val="hybridMultilevel"/>
    <w:tmpl w:val="439AE6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6B4D4665"/>
    <w:multiLevelType w:val="hybridMultilevel"/>
    <w:tmpl w:val="BDBA0F60"/>
    <w:lvl w:ilvl="0" w:tplc="FDF089A4">
      <w:numFmt w:val="bullet"/>
      <w:lvlText w:val="•"/>
      <w:lvlJc w:val="left"/>
      <w:pPr>
        <w:ind w:left="1065" w:hanging="705"/>
      </w:pPr>
      <w:rPr>
        <w:rFonts w:ascii="Franklin Gothic Book" w:eastAsiaTheme="minorHAnsi" w:hAnsi="Franklin Gothic Book"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6C7A479B"/>
    <w:multiLevelType w:val="hybridMultilevel"/>
    <w:tmpl w:val="CD085CD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8" w15:restartNumberingAfterBreak="0">
    <w:nsid w:val="6E49318B"/>
    <w:multiLevelType w:val="hybridMultilevel"/>
    <w:tmpl w:val="DE2E2B7E"/>
    <w:lvl w:ilvl="0" w:tplc="040B000F">
      <w:start w:val="1"/>
      <w:numFmt w:val="decimal"/>
      <w:lvlText w:val="%1."/>
      <w:lvlJc w:val="left"/>
      <w:pPr>
        <w:ind w:left="1080" w:hanging="360"/>
      </w:pPr>
    </w:lvl>
    <w:lvl w:ilvl="1" w:tplc="040B0019">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39" w15:restartNumberingAfterBreak="0">
    <w:nsid w:val="746477BC"/>
    <w:multiLevelType w:val="hybridMultilevel"/>
    <w:tmpl w:val="D6C4D376"/>
    <w:lvl w:ilvl="0" w:tplc="FDF089A4">
      <w:numFmt w:val="bullet"/>
      <w:lvlText w:val="•"/>
      <w:lvlJc w:val="left"/>
      <w:pPr>
        <w:ind w:left="1065" w:hanging="705"/>
      </w:pPr>
      <w:rPr>
        <w:rFonts w:ascii="Franklin Gothic Book" w:eastAsiaTheme="minorHAnsi" w:hAnsi="Franklin Gothic Book"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78C72AC1"/>
    <w:multiLevelType w:val="hybridMultilevel"/>
    <w:tmpl w:val="CC9AA7B6"/>
    <w:lvl w:ilvl="0" w:tplc="C5864CE8">
      <w:numFmt w:val="bullet"/>
      <w:lvlText w:val="-"/>
      <w:lvlJc w:val="left"/>
      <w:pPr>
        <w:ind w:left="-708" w:hanging="360"/>
      </w:pPr>
      <w:rPr>
        <w:rFonts w:ascii="Arial" w:eastAsia="Times New Roman" w:hAnsi="Arial" w:cs="Arial" w:hint="default"/>
      </w:rPr>
    </w:lvl>
    <w:lvl w:ilvl="1" w:tplc="04070003">
      <w:start w:val="1"/>
      <w:numFmt w:val="bullet"/>
      <w:lvlText w:val="o"/>
      <w:lvlJc w:val="left"/>
      <w:pPr>
        <w:ind w:left="12" w:hanging="360"/>
      </w:pPr>
      <w:rPr>
        <w:rFonts w:ascii="Courier New" w:hAnsi="Courier New" w:cs="Courier New" w:hint="default"/>
      </w:rPr>
    </w:lvl>
    <w:lvl w:ilvl="2" w:tplc="04070005">
      <w:start w:val="1"/>
      <w:numFmt w:val="bullet"/>
      <w:lvlText w:val=""/>
      <w:lvlJc w:val="left"/>
      <w:pPr>
        <w:ind w:left="732" w:hanging="360"/>
      </w:pPr>
      <w:rPr>
        <w:rFonts w:ascii="Wingdings" w:hAnsi="Wingdings" w:hint="default"/>
      </w:rPr>
    </w:lvl>
    <w:lvl w:ilvl="3" w:tplc="04070001" w:tentative="1">
      <w:start w:val="1"/>
      <w:numFmt w:val="bullet"/>
      <w:lvlText w:val=""/>
      <w:lvlJc w:val="left"/>
      <w:pPr>
        <w:ind w:left="1452" w:hanging="360"/>
      </w:pPr>
      <w:rPr>
        <w:rFonts w:ascii="Symbol" w:hAnsi="Symbol" w:hint="default"/>
      </w:rPr>
    </w:lvl>
    <w:lvl w:ilvl="4" w:tplc="04070003" w:tentative="1">
      <w:start w:val="1"/>
      <w:numFmt w:val="bullet"/>
      <w:lvlText w:val="o"/>
      <w:lvlJc w:val="left"/>
      <w:pPr>
        <w:ind w:left="2172" w:hanging="360"/>
      </w:pPr>
      <w:rPr>
        <w:rFonts w:ascii="Courier New" w:hAnsi="Courier New" w:cs="Courier New" w:hint="default"/>
      </w:rPr>
    </w:lvl>
    <w:lvl w:ilvl="5" w:tplc="04070005" w:tentative="1">
      <w:start w:val="1"/>
      <w:numFmt w:val="bullet"/>
      <w:lvlText w:val=""/>
      <w:lvlJc w:val="left"/>
      <w:pPr>
        <w:ind w:left="2892" w:hanging="360"/>
      </w:pPr>
      <w:rPr>
        <w:rFonts w:ascii="Wingdings" w:hAnsi="Wingdings" w:hint="default"/>
      </w:rPr>
    </w:lvl>
    <w:lvl w:ilvl="6" w:tplc="04070001" w:tentative="1">
      <w:start w:val="1"/>
      <w:numFmt w:val="bullet"/>
      <w:lvlText w:val=""/>
      <w:lvlJc w:val="left"/>
      <w:pPr>
        <w:ind w:left="3612" w:hanging="360"/>
      </w:pPr>
      <w:rPr>
        <w:rFonts w:ascii="Symbol" w:hAnsi="Symbol" w:hint="default"/>
      </w:rPr>
    </w:lvl>
    <w:lvl w:ilvl="7" w:tplc="04070003" w:tentative="1">
      <w:start w:val="1"/>
      <w:numFmt w:val="bullet"/>
      <w:lvlText w:val="o"/>
      <w:lvlJc w:val="left"/>
      <w:pPr>
        <w:ind w:left="4332" w:hanging="360"/>
      </w:pPr>
      <w:rPr>
        <w:rFonts w:ascii="Courier New" w:hAnsi="Courier New" w:cs="Courier New" w:hint="default"/>
      </w:rPr>
    </w:lvl>
    <w:lvl w:ilvl="8" w:tplc="04070005" w:tentative="1">
      <w:start w:val="1"/>
      <w:numFmt w:val="bullet"/>
      <w:lvlText w:val=""/>
      <w:lvlJc w:val="left"/>
      <w:pPr>
        <w:ind w:left="5052" w:hanging="360"/>
      </w:pPr>
      <w:rPr>
        <w:rFonts w:ascii="Wingdings" w:hAnsi="Wingdings" w:hint="default"/>
      </w:rPr>
    </w:lvl>
  </w:abstractNum>
  <w:abstractNum w:abstractNumId="41" w15:restartNumberingAfterBreak="0">
    <w:nsid w:val="7B164010"/>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18"/>
  </w:num>
  <w:num w:numId="3">
    <w:abstractNumId w:val="34"/>
  </w:num>
  <w:num w:numId="4">
    <w:abstractNumId w:val="21"/>
  </w:num>
  <w:num w:numId="5">
    <w:abstractNumId w:val="41"/>
  </w:num>
  <w:num w:numId="6">
    <w:abstractNumId w:val="10"/>
  </w:num>
  <w:num w:numId="7">
    <w:abstractNumId w:val="9"/>
  </w:num>
  <w:num w:numId="8">
    <w:abstractNumId w:val="38"/>
  </w:num>
  <w:num w:numId="9">
    <w:abstractNumId w:val="2"/>
  </w:num>
  <w:num w:numId="10">
    <w:abstractNumId w:val="33"/>
  </w:num>
  <w:num w:numId="11">
    <w:abstractNumId w:val="31"/>
  </w:num>
  <w:num w:numId="12">
    <w:abstractNumId w:val="37"/>
  </w:num>
  <w:num w:numId="13">
    <w:abstractNumId w:val="23"/>
  </w:num>
  <w:num w:numId="14">
    <w:abstractNumId w:val="16"/>
  </w:num>
  <w:num w:numId="15">
    <w:abstractNumId w:val="5"/>
  </w:num>
  <w:num w:numId="16">
    <w:abstractNumId w:val="35"/>
  </w:num>
  <w:num w:numId="17">
    <w:abstractNumId w:val="28"/>
  </w:num>
  <w:num w:numId="18">
    <w:abstractNumId w:val="7"/>
  </w:num>
  <w:num w:numId="19">
    <w:abstractNumId w:val="30"/>
  </w:num>
  <w:num w:numId="20">
    <w:abstractNumId w:val="11"/>
  </w:num>
  <w:num w:numId="21">
    <w:abstractNumId w:val="29"/>
  </w:num>
  <w:num w:numId="22">
    <w:abstractNumId w:val="26"/>
  </w:num>
  <w:num w:numId="23">
    <w:abstractNumId w:val="6"/>
  </w:num>
  <w:num w:numId="24">
    <w:abstractNumId w:val="13"/>
  </w:num>
  <w:num w:numId="25">
    <w:abstractNumId w:val="12"/>
  </w:num>
  <w:num w:numId="26">
    <w:abstractNumId w:val="39"/>
  </w:num>
  <w:num w:numId="27">
    <w:abstractNumId w:val="32"/>
  </w:num>
  <w:num w:numId="28">
    <w:abstractNumId w:val="36"/>
  </w:num>
  <w:num w:numId="29">
    <w:abstractNumId w:val="0"/>
  </w:num>
  <w:num w:numId="30">
    <w:abstractNumId w:val="15"/>
  </w:num>
  <w:num w:numId="31">
    <w:abstractNumId w:val="3"/>
  </w:num>
  <w:num w:numId="32">
    <w:abstractNumId w:val="24"/>
  </w:num>
  <w:num w:numId="33">
    <w:abstractNumId w:val="22"/>
  </w:num>
  <w:num w:numId="34">
    <w:abstractNumId w:val="4"/>
  </w:num>
  <w:num w:numId="35">
    <w:abstractNumId w:val="40"/>
  </w:num>
  <w:num w:numId="36">
    <w:abstractNumId w:val="20"/>
  </w:num>
  <w:num w:numId="37">
    <w:abstractNumId w:val="25"/>
  </w:num>
  <w:num w:numId="38">
    <w:abstractNumId w:val="35"/>
  </w:num>
  <w:num w:numId="39">
    <w:abstractNumId w:val="28"/>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6"/>
  </w:num>
  <w:num w:numId="43">
    <w:abstractNumId w:val="19"/>
  </w:num>
  <w:num w:numId="44">
    <w:abstractNumId w:val="8"/>
  </w:num>
  <w:num w:numId="45">
    <w:abstractNumId w:val="17"/>
  </w:num>
  <w:num w:numId="46">
    <w:abstractNumId w:val="27"/>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8"/>
  <w:hyphenationZone w:val="425"/>
  <w:drawingGridHorizontalSpacing w:val="107"/>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B1E"/>
    <w:rsid w:val="000003C0"/>
    <w:rsid w:val="00000788"/>
    <w:rsid w:val="00007026"/>
    <w:rsid w:val="00011156"/>
    <w:rsid w:val="00012892"/>
    <w:rsid w:val="0002661A"/>
    <w:rsid w:val="00027394"/>
    <w:rsid w:val="00035137"/>
    <w:rsid w:val="0003559D"/>
    <w:rsid w:val="00036887"/>
    <w:rsid w:val="00037018"/>
    <w:rsid w:val="000403BA"/>
    <w:rsid w:val="000417B1"/>
    <w:rsid w:val="0004596A"/>
    <w:rsid w:val="00050AFA"/>
    <w:rsid w:val="000539BF"/>
    <w:rsid w:val="000623CC"/>
    <w:rsid w:val="00076643"/>
    <w:rsid w:val="00081ACC"/>
    <w:rsid w:val="000824AB"/>
    <w:rsid w:val="00091AD9"/>
    <w:rsid w:val="00095B75"/>
    <w:rsid w:val="00097195"/>
    <w:rsid w:val="000A0B1E"/>
    <w:rsid w:val="000A25E2"/>
    <w:rsid w:val="000A4AB2"/>
    <w:rsid w:val="000A6C31"/>
    <w:rsid w:val="000A7A2B"/>
    <w:rsid w:val="000A7E9E"/>
    <w:rsid w:val="000B0979"/>
    <w:rsid w:val="000B3B2A"/>
    <w:rsid w:val="000B626E"/>
    <w:rsid w:val="000B64E0"/>
    <w:rsid w:val="000D0264"/>
    <w:rsid w:val="000D0911"/>
    <w:rsid w:val="000D1A79"/>
    <w:rsid w:val="000D41FF"/>
    <w:rsid w:val="000D5454"/>
    <w:rsid w:val="000E12F3"/>
    <w:rsid w:val="000E39BE"/>
    <w:rsid w:val="000F556B"/>
    <w:rsid w:val="00107D0C"/>
    <w:rsid w:val="00107D6C"/>
    <w:rsid w:val="001202F3"/>
    <w:rsid w:val="0012071B"/>
    <w:rsid w:val="00126687"/>
    <w:rsid w:val="0012681E"/>
    <w:rsid w:val="00130A80"/>
    <w:rsid w:val="0014117D"/>
    <w:rsid w:val="00143567"/>
    <w:rsid w:val="0015543C"/>
    <w:rsid w:val="00156374"/>
    <w:rsid w:val="00157853"/>
    <w:rsid w:val="00161CAF"/>
    <w:rsid w:val="00170D6E"/>
    <w:rsid w:val="00173692"/>
    <w:rsid w:val="001764BA"/>
    <w:rsid w:val="00187758"/>
    <w:rsid w:val="001879AC"/>
    <w:rsid w:val="001970E9"/>
    <w:rsid w:val="001A126C"/>
    <w:rsid w:val="001A5B1E"/>
    <w:rsid w:val="001A7574"/>
    <w:rsid w:val="001B336F"/>
    <w:rsid w:val="001B6BA8"/>
    <w:rsid w:val="001B7A82"/>
    <w:rsid w:val="001E284B"/>
    <w:rsid w:val="001F35C1"/>
    <w:rsid w:val="001F55CB"/>
    <w:rsid w:val="001F598B"/>
    <w:rsid w:val="001F684A"/>
    <w:rsid w:val="001F78E5"/>
    <w:rsid w:val="00201A9A"/>
    <w:rsid w:val="00206CF5"/>
    <w:rsid w:val="0021163F"/>
    <w:rsid w:val="002122AB"/>
    <w:rsid w:val="00212A27"/>
    <w:rsid w:val="00227E19"/>
    <w:rsid w:val="00231378"/>
    <w:rsid w:val="002348EA"/>
    <w:rsid w:val="0023501B"/>
    <w:rsid w:val="002362A4"/>
    <w:rsid w:val="002409CB"/>
    <w:rsid w:val="00251921"/>
    <w:rsid w:val="002557F3"/>
    <w:rsid w:val="00256538"/>
    <w:rsid w:val="002712E2"/>
    <w:rsid w:val="002811B0"/>
    <w:rsid w:val="00286626"/>
    <w:rsid w:val="00287C6A"/>
    <w:rsid w:val="002A0284"/>
    <w:rsid w:val="002A1121"/>
    <w:rsid w:val="002B36FC"/>
    <w:rsid w:val="002B5ECC"/>
    <w:rsid w:val="002B6177"/>
    <w:rsid w:val="002B7A9F"/>
    <w:rsid w:val="002B7C22"/>
    <w:rsid w:val="002C40D6"/>
    <w:rsid w:val="002C6090"/>
    <w:rsid w:val="002D1FDB"/>
    <w:rsid w:val="002D356B"/>
    <w:rsid w:val="002D6AF4"/>
    <w:rsid w:val="002E068C"/>
    <w:rsid w:val="002E0CFE"/>
    <w:rsid w:val="002E295B"/>
    <w:rsid w:val="002F26D0"/>
    <w:rsid w:val="002F4846"/>
    <w:rsid w:val="00305DC7"/>
    <w:rsid w:val="0030644A"/>
    <w:rsid w:val="0031018E"/>
    <w:rsid w:val="003130A9"/>
    <w:rsid w:val="00313D79"/>
    <w:rsid w:val="0031647F"/>
    <w:rsid w:val="003233BC"/>
    <w:rsid w:val="00326AD3"/>
    <w:rsid w:val="00335859"/>
    <w:rsid w:val="00337456"/>
    <w:rsid w:val="0034026F"/>
    <w:rsid w:val="00340989"/>
    <w:rsid w:val="0034214F"/>
    <w:rsid w:val="00352790"/>
    <w:rsid w:val="00353D25"/>
    <w:rsid w:val="00355CCA"/>
    <w:rsid w:val="00363279"/>
    <w:rsid w:val="00385524"/>
    <w:rsid w:val="003A05DF"/>
    <w:rsid w:val="003A2371"/>
    <w:rsid w:val="003A3232"/>
    <w:rsid w:val="003B20CA"/>
    <w:rsid w:val="003B2A64"/>
    <w:rsid w:val="003C29D8"/>
    <w:rsid w:val="003C50C4"/>
    <w:rsid w:val="003C55D6"/>
    <w:rsid w:val="003D7F2B"/>
    <w:rsid w:val="003E09A8"/>
    <w:rsid w:val="003E3821"/>
    <w:rsid w:val="003E6237"/>
    <w:rsid w:val="003E6392"/>
    <w:rsid w:val="0040014C"/>
    <w:rsid w:val="00402367"/>
    <w:rsid w:val="00403BB4"/>
    <w:rsid w:val="0040406D"/>
    <w:rsid w:val="00404D4E"/>
    <w:rsid w:val="00411C0C"/>
    <w:rsid w:val="00412877"/>
    <w:rsid w:val="00414F15"/>
    <w:rsid w:val="0041605C"/>
    <w:rsid w:val="00417832"/>
    <w:rsid w:val="004352DC"/>
    <w:rsid w:val="0043562B"/>
    <w:rsid w:val="00452698"/>
    <w:rsid w:val="00454448"/>
    <w:rsid w:val="00454A7F"/>
    <w:rsid w:val="00455024"/>
    <w:rsid w:val="00455D80"/>
    <w:rsid w:val="00465A09"/>
    <w:rsid w:val="004708A7"/>
    <w:rsid w:val="00474F51"/>
    <w:rsid w:val="00480090"/>
    <w:rsid w:val="004828AB"/>
    <w:rsid w:val="00487568"/>
    <w:rsid w:val="00491468"/>
    <w:rsid w:val="0049330D"/>
    <w:rsid w:val="004933FB"/>
    <w:rsid w:val="00497071"/>
    <w:rsid w:val="004977E4"/>
    <w:rsid w:val="004A36CE"/>
    <w:rsid w:val="004A38A6"/>
    <w:rsid w:val="004A6E80"/>
    <w:rsid w:val="004B4A52"/>
    <w:rsid w:val="004C07DD"/>
    <w:rsid w:val="004C38DC"/>
    <w:rsid w:val="004C62B8"/>
    <w:rsid w:val="004D64F5"/>
    <w:rsid w:val="004F3B93"/>
    <w:rsid w:val="00500740"/>
    <w:rsid w:val="00502F62"/>
    <w:rsid w:val="00504949"/>
    <w:rsid w:val="005104F1"/>
    <w:rsid w:val="00511059"/>
    <w:rsid w:val="005169D4"/>
    <w:rsid w:val="0051785A"/>
    <w:rsid w:val="0052020B"/>
    <w:rsid w:val="00532B7E"/>
    <w:rsid w:val="0053639A"/>
    <w:rsid w:val="00537A54"/>
    <w:rsid w:val="00541721"/>
    <w:rsid w:val="005538A8"/>
    <w:rsid w:val="00555753"/>
    <w:rsid w:val="00566C16"/>
    <w:rsid w:val="00566F56"/>
    <w:rsid w:val="00567018"/>
    <w:rsid w:val="00573F8D"/>
    <w:rsid w:val="00581BAC"/>
    <w:rsid w:val="00591678"/>
    <w:rsid w:val="00597497"/>
    <w:rsid w:val="005A258F"/>
    <w:rsid w:val="005A4C93"/>
    <w:rsid w:val="005C590C"/>
    <w:rsid w:val="005D32F9"/>
    <w:rsid w:val="005E313B"/>
    <w:rsid w:val="00603488"/>
    <w:rsid w:val="00604CBF"/>
    <w:rsid w:val="00616D1C"/>
    <w:rsid w:val="00623B23"/>
    <w:rsid w:val="00624AFF"/>
    <w:rsid w:val="00624B7E"/>
    <w:rsid w:val="00624C49"/>
    <w:rsid w:val="00630636"/>
    <w:rsid w:val="0063410D"/>
    <w:rsid w:val="00635B90"/>
    <w:rsid w:val="00640002"/>
    <w:rsid w:val="00640BD0"/>
    <w:rsid w:val="006428C3"/>
    <w:rsid w:val="00642EA2"/>
    <w:rsid w:val="00643EE7"/>
    <w:rsid w:val="00654EB5"/>
    <w:rsid w:val="006563FF"/>
    <w:rsid w:val="0065659A"/>
    <w:rsid w:val="006602E7"/>
    <w:rsid w:val="0066108F"/>
    <w:rsid w:val="0066182A"/>
    <w:rsid w:val="00665333"/>
    <w:rsid w:val="00667E3A"/>
    <w:rsid w:val="00670355"/>
    <w:rsid w:val="00670F29"/>
    <w:rsid w:val="00673407"/>
    <w:rsid w:val="006775EC"/>
    <w:rsid w:val="00680F0F"/>
    <w:rsid w:val="00681624"/>
    <w:rsid w:val="00682642"/>
    <w:rsid w:val="0068686E"/>
    <w:rsid w:val="006873D3"/>
    <w:rsid w:val="006907CB"/>
    <w:rsid w:val="006A21D0"/>
    <w:rsid w:val="006B0666"/>
    <w:rsid w:val="006B2F3B"/>
    <w:rsid w:val="006B34A3"/>
    <w:rsid w:val="006B696B"/>
    <w:rsid w:val="006D2ACC"/>
    <w:rsid w:val="006D6DF8"/>
    <w:rsid w:val="006E4775"/>
    <w:rsid w:val="006E5C05"/>
    <w:rsid w:val="006E6008"/>
    <w:rsid w:val="006F5360"/>
    <w:rsid w:val="00706A45"/>
    <w:rsid w:val="00710A64"/>
    <w:rsid w:val="0071172D"/>
    <w:rsid w:val="007142B1"/>
    <w:rsid w:val="00727691"/>
    <w:rsid w:val="00727AA8"/>
    <w:rsid w:val="00733DDC"/>
    <w:rsid w:val="00736B3C"/>
    <w:rsid w:val="0073778E"/>
    <w:rsid w:val="0074270B"/>
    <w:rsid w:val="0076122C"/>
    <w:rsid w:val="00761B54"/>
    <w:rsid w:val="0077137E"/>
    <w:rsid w:val="00773B09"/>
    <w:rsid w:val="00774B86"/>
    <w:rsid w:val="00780EEC"/>
    <w:rsid w:val="007824B7"/>
    <w:rsid w:val="00785226"/>
    <w:rsid w:val="00793970"/>
    <w:rsid w:val="00794807"/>
    <w:rsid w:val="007A08C0"/>
    <w:rsid w:val="007A0C2E"/>
    <w:rsid w:val="007B0C44"/>
    <w:rsid w:val="007B6EA6"/>
    <w:rsid w:val="007C0B4D"/>
    <w:rsid w:val="007C262E"/>
    <w:rsid w:val="007C6A74"/>
    <w:rsid w:val="007D26EC"/>
    <w:rsid w:val="007D6465"/>
    <w:rsid w:val="007E5A0B"/>
    <w:rsid w:val="007F2826"/>
    <w:rsid w:val="007F501E"/>
    <w:rsid w:val="007F53BC"/>
    <w:rsid w:val="0080124B"/>
    <w:rsid w:val="00801456"/>
    <w:rsid w:val="00813AD1"/>
    <w:rsid w:val="00817F00"/>
    <w:rsid w:val="00823F98"/>
    <w:rsid w:val="008240B4"/>
    <w:rsid w:val="0082609D"/>
    <w:rsid w:val="008412BC"/>
    <w:rsid w:val="008457D8"/>
    <w:rsid w:val="00852489"/>
    <w:rsid w:val="00856271"/>
    <w:rsid w:val="008577A7"/>
    <w:rsid w:val="008618AF"/>
    <w:rsid w:val="00871DBD"/>
    <w:rsid w:val="008878D3"/>
    <w:rsid w:val="00890770"/>
    <w:rsid w:val="00891988"/>
    <w:rsid w:val="00894D85"/>
    <w:rsid w:val="008A0CFD"/>
    <w:rsid w:val="008A2DC3"/>
    <w:rsid w:val="008B0426"/>
    <w:rsid w:val="008B0BE7"/>
    <w:rsid w:val="008B5097"/>
    <w:rsid w:val="008C0A4B"/>
    <w:rsid w:val="008D5CFD"/>
    <w:rsid w:val="008E1546"/>
    <w:rsid w:val="008E1D8E"/>
    <w:rsid w:val="008E2B3A"/>
    <w:rsid w:val="008E54B2"/>
    <w:rsid w:val="008E61DA"/>
    <w:rsid w:val="008E7A47"/>
    <w:rsid w:val="008F4346"/>
    <w:rsid w:val="009048AC"/>
    <w:rsid w:val="00913073"/>
    <w:rsid w:val="0092617D"/>
    <w:rsid w:val="009263E1"/>
    <w:rsid w:val="0093740A"/>
    <w:rsid w:val="00956707"/>
    <w:rsid w:val="009668F4"/>
    <w:rsid w:val="0097453A"/>
    <w:rsid w:val="0097762C"/>
    <w:rsid w:val="0098059B"/>
    <w:rsid w:val="00981EE9"/>
    <w:rsid w:val="00985346"/>
    <w:rsid w:val="0098706D"/>
    <w:rsid w:val="00990BE8"/>
    <w:rsid w:val="0099338D"/>
    <w:rsid w:val="009A06F5"/>
    <w:rsid w:val="009C022F"/>
    <w:rsid w:val="009C2DE1"/>
    <w:rsid w:val="009C36EF"/>
    <w:rsid w:val="009E28E4"/>
    <w:rsid w:val="009E2A55"/>
    <w:rsid w:val="009E4863"/>
    <w:rsid w:val="009E48CF"/>
    <w:rsid w:val="009F3855"/>
    <w:rsid w:val="009F5F21"/>
    <w:rsid w:val="00A01BCB"/>
    <w:rsid w:val="00A031B6"/>
    <w:rsid w:val="00A25100"/>
    <w:rsid w:val="00A27E36"/>
    <w:rsid w:val="00A55933"/>
    <w:rsid w:val="00A64033"/>
    <w:rsid w:val="00A64D52"/>
    <w:rsid w:val="00A653D0"/>
    <w:rsid w:val="00A65879"/>
    <w:rsid w:val="00A75D6D"/>
    <w:rsid w:val="00A80063"/>
    <w:rsid w:val="00A81FC9"/>
    <w:rsid w:val="00A84626"/>
    <w:rsid w:val="00A879BB"/>
    <w:rsid w:val="00AA39A4"/>
    <w:rsid w:val="00AA69BD"/>
    <w:rsid w:val="00AB0E43"/>
    <w:rsid w:val="00AB12D3"/>
    <w:rsid w:val="00AB252C"/>
    <w:rsid w:val="00AB71C4"/>
    <w:rsid w:val="00AC39C7"/>
    <w:rsid w:val="00AC4140"/>
    <w:rsid w:val="00AD479F"/>
    <w:rsid w:val="00AD6EB1"/>
    <w:rsid w:val="00AE2C55"/>
    <w:rsid w:val="00AE3A9B"/>
    <w:rsid w:val="00AE58D3"/>
    <w:rsid w:val="00AE6411"/>
    <w:rsid w:val="00AE6875"/>
    <w:rsid w:val="00AF0656"/>
    <w:rsid w:val="00B00A79"/>
    <w:rsid w:val="00B0157B"/>
    <w:rsid w:val="00B040E2"/>
    <w:rsid w:val="00B06163"/>
    <w:rsid w:val="00B13642"/>
    <w:rsid w:val="00B210CD"/>
    <w:rsid w:val="00B21F11"/>
    <w:rsid w:val="00B2405E"/>
    <w:rsid w:val="00B250EA"/>
    <w:rsid w:val="00B331B2"/>
    <w:rsid w:val="00B334E2"/>
    <w:rsid w:val="00B348BE"/>
    <w:rsid w:val="00B506C2"/>
    <w:rsid w:val="00B515F5"/>
    <w:rsid w:val="00B51DD9"/>
    <w:rsid w:val="00B52EC3"/>
    <w:rsid w:val="00B62CFB"/>
    <w:rsid w:val="00B7098C"/>
    <w:rsid w:val="00B73BAC"/>
    <w:rsid w:val="00B74A31"/>
    <w:rsid w:val="00B75801"/>
    <w:rsid w:val="00B87764"/>
    <w:rsid w:val="00BA16E7"/>
    <w:rsid w:val="00BA4006"/>
    <w:rsid w:val="00BA4882"/>
    <w:rsid w:val="00BA73A1"/>
    <w:rsid w:val="00BB60F8"/>
    <w:rsid w:val="00BB6130"/>
    <w:rsid w:val="00BB772D"/>
    <w:rsid w:val="00BC32DF"/>
    <w:rsid w:val="00BC6579"/>
    <w:rsid w:val="00BD5307"/>
    <w:rsid w:val="00BD5A07"/>
    <w:rsid w:val="00BE456E"/>
    <w:rsid w:val="00C11DD7"/>
    <w:rsid w:val="00C13BDC"/>
    <w:rsid w:val="00C24501"/>
    <w:rsid w:val="00C27751"/>
    <w:rsid w:val="00C40190"/>
    <w:rsid w:val="00C63DFD"/>
    <w:rsid w:val="00C64185"/>
    <w:rsid w:val="00C975AA"/>
    <w:rsid w:val="00CA0D29"/>
    <w:rsid w:val="00CA33C8"/>
    <w:rsid w:val="00CA57A1"/>
    <w:rsid w:val="00CA6A46"/>
    <w:rsid w:val="00CA7B23"/>
    <w:rsid w:val="00CB3136"/>
    <w:rsid w:val="00CB55C3"/>
    <w:rsid w:val="00CB6F5B"/>
    <w:rsid w:val="00CC348C"/>
    <w:rsid w:val="00CD2ADD"/>
    <w:rsid w:val="00CD373F"/>
    <w:rsid w:val="00CD5C80"/>
    <w:rsid w:val="00CE17A7"/>
    <w:rsid w:val="00CF7F62"/>
    <w:rsid w:val="00D057C6"/>
    <w:rsid w:val="00D110E5"/>
    <w:rsid w:val="00D120BD"/>
    <w:rsid w:val="00D176FC"/>
    <w:rsid w:val="00D25641"/>
    <w:rsid w:val="00D310F6"/>
    <w:rsid w:val="00D3511F"/>
    <w:rsid w:val="00D42E6D"/>
    <w:rsid w:val="00D45035"/>
    <w:rsid w:val="00D478F8"/>
    <w:rsid w:val="00D52897"/>
    <w:rsid w:val="00D601EC"/>
    <w:rsid w:val="00D603A8"/>
    <w:rsid w:val="00D60E03"/>
    <w:rsid w:val="00D734B7"/>
    <w:rsid w:val="00D829E1"/>
    <w:rsid w:val="00D84D0A"/>
    <w:rsid w:val="00D86E19"/>
    <w:rsid w:val="00D8704B"/>
    <w:rsid w:val="00D87BDB"/>
    <w:rsid w:val="00D94340"/>
    <w:rsid w:val="00D96F0B"/>
    <w:rsid w:val="00DA6451"/>
    <w:rsid w:val="00DB051B"/>
    <w:rsid w:val="00DB458B"/>
    <w:rsid w:val="00DB4BB3"/>
    <w:rsid w:val="00DB7CEC"/>
    <w:rsid w:val="00DC175B"/>
    <w:rsid w:val="00DC3212"/>
    <w:rsid w:val="00DC5A38"/>
    <w:rsid w:val="00DD1FCD"/>
    <w:rsid w:val="00DD2AE3"/>
    <w:rsid w:val="00DD47E9"/>
    <w:rsid w:val="00DD672F"/>
    <w:rsid w:val="00DD7170"/>
    <w:rsid w:val="00DF323C"/>
    <w:rsid w:val="00DF33C2"/>
    <w:rsid w:val="00DF354A"/>
    <w:rsid w:val="00DF460A"/>
    <w:rsid w:val="00DF4D30"/>
    <w:rsid w:val="00E04EA9"/>
    <w:rsid w:val="00E063D4"/>
    <w:rsid w:val="00E06491"/>
    <w:rsid w:val="00E06D04"/>
    <w:rsid w:val="00E1190A"/>
    <w:rsid w:val="00E16A47"/>
    <w:rsid w:val="00E25FE6"/>
    <w:rsid w:val="00E34FF7"/>
    <w:rsid w:val="00E35048"/>
    <w:rsid w:val="00E36256"/>
    <w:rsid w:val="00E527F6"/>
    <w:rsid w:val="00E54E69"/>
    <w:rsid w:val="00E5500B"/>
    <w:rsid w:val="00E57D4F"/>
    <w:rsid w:val="00E85709"/>
    <w:rsid w:val="00E85D8E"/>
    <w:rsid w:val="00E94C81"/>
    <w:rsid w:val="00E965A7"/>
    <w:rsid w:val="00EA03B1"/>
    <w:rsid w:val="00EA3F5E"/>
    <w:rsid w:val="00EA48C2"/>
    <w:rsid w:val="00EA6535"/>
    <w:rsid w:val="00EA7DBF"/>
    <w:rsid w:val="00EB25B8"/>
    <w:rsid w:val="00EB2A22"/>
    <w:rsid w:val="00EB3DB2"/>
    <w:rsid w:val="00EC2F9E"/>
    <w:rsid w:val="00EC322A"/>
    <w:rsid w:val="00EC3D2E"/>
    <w:rsid w:val="00EC3FA0"/>
    <w:rsid w:val="00EF26BB"/>
    <w:rsid w:val="00EF6F4F"/>
    <w:rsid w:val="00EF7F95"/>
    <w:rsid w:val="00F12B61"/>
    <w:rsid w:val="00F13C39"/>
    <w:rsid w:val="00F15B70"/>
    <w:rsid w:val="00F17BA7"/>
    <w:rsid w:val="00F26599"/>
    <w:rsid w:val="00F266E1"/>
    <w:rsid w:val="00F36D6D"/>
    <w:rsid w:val="00F419F3"/>
    <w:rsid w:val="00F52AF3"/>
    <w:rsid w:val="00F5318D"/>
    <w:rsid w:val="00F573B7"/>
    <w:rsid w:val="00F63058"/>
    <w:rsid w:val="00F67F89"/>
    <w:rsid w:val="00F710EF"/>
    <w:rsid w:val="00F7474C"/>
    <w:rsid w:val="00F90245"/>
    <w:rsid w:val="00F92A66"/>
    <w:rsid w:val="00F96A32"/>
    <w:rsid w:val="00FA32B2"/>
    <w:rsid w:val="00FB1D7C"/>
    <w:rsid w:val="00FB3292"/>
    <w:rsid w:val="00FB33DF"/>
    <w:rsid w:val="00FB4D90"/>
    <w:rsid w:val="00FC4422"/>
    <w:rsid w:val="00FC4E22"/>
    <w:rsid w:val="00FC7353"/>
    <w:rsid w:val="00FD186E"/>
    <w:rsid w:val="00FD4086"/>
    <w:rsid w:val="00FD4D2E"/>
    <w:rsid w:val="00FD6216"/>
    <w:rsid w:val="00FE08A2"/>
    <w:rsid w:val="00FE2CC0"/>
    <w:rsid w:val="00FF1718"/>
    <w:rsid w:val="00FF1D81"/>
    <w:rsid w:val="00FF2087"/>
    <w:rsid w:val="00FF4564"/>
    <w:rsid w:val="00FF4775"/>
    <w:rsid w:val="0246880B"/>
    <w:rsid w:val="27C54549"/>
    <w:rsid w:val="69C39C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FC0C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 Standard"/>
    <w:qFormat/>
    <w:rsid w:val="00FA32B2"/>
    <w:pPr>
      <w:spacing w:line="260" w:lineRule="exact"/>
    </w:pPr>
    <w:rPr>
      <w:rFonts w:ascii="Franklin Gothic Book" w:hAnsi="Franklin Gothic Book"/>
      <w:color w:val="000000" w:themeColor="text1"/>
      <w:spacing w:val="4"/>
      <w:sz w:val="21"/>
      <w:lang w:val="en-GB"/>
    </w:rPr>
  </w:style>
  <w:style w:type="paragraph" w:styleId="Overskrift1">
    <w:name w:val="heading 1"/>
    <w:aliases w:val="HEADLINE 1"/>
    <w:basedOn w:val="Normal"/>
    <w:next w:val="Normal"/>
    <w:link w:val="Overskrift1Tegn"/>
    <w:uiPriority w:val="9"/>
    <w:rsid w:val="004A36CE"/>
    <w:pPr>
      <w:keepNext/>
      <w:keepLines/>
      <w:outlineLvl w:val="0"/>
    </w:pPr>
    <w:rPr>
      <w:rFonts w:ascii="Franklin Gothic Demi" w:eastAsiaTheme="majorEastAsia" w:hAnsi="Franklin Gothic Demi" w:cstheme="majorBidi"/>
      <w:color w:val="E1E7F7" w:themeColor="accent1"/>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HEADLINES">
    <w:name w:val="HEADLINES"/>
    <w:basedOn w:val="Normal"/>
    <w:next w:val="SUBHEADLINES"/>
    <w:autoRedefine/>
    <w:qFormat/>
    <w:rsid w:val="002557F3"/>
    <w:pPr>
      <w:spacing w:line="520" w:lineRule="exact"/>
    </w:pPr>
    <w:rPr>
      <w:rFonts w:ascii="Franklin Gothic Demi" w:hAnsi="Franklin Gothic Demi"/>
      <w:sz w:val="44"/>
    </w:rPr>
  </w:style>
  <w:style w:type="paragraph" w:customStyle="1" w:styleId="SUBHEADLINES">
    <w:name w:val="SUBHEADLINES"/>
    <w:basedOn w:val="Normal"/>
    <w:autoRedefine/>
    <w:qFormat/>
    <w:rsid w:val="00DF4D30"/>
    <w:pPr>
      <w:spacing w:line="300" w:lineRule="exact"/>
    </w:pPr>
    <w:rPr>
      <w:rFonts w:ascii="Franklin Gothic Demi" w:hAnsi="Franklin Gothic Demi"/>
      <w:color w:val="000000" w:themeColor="text1" w:themeShade="80"/>
      <w:sz w:val="25"/>
    </w:rPr>
  </w:style>
  <w:style w:type="paragraph" w:customStyle="1" w:styleId="BOLDStandard">
    <w:name w:val="BOLD Standard"/>
    <w:basedOn w:val="Normal"/>
    <w:next w:val="Normal"/>
    <w:autoRedefine/>
    <w:qFormat/>
    <w:rsid w:val="00FB33DF"/>
    <w:pPr>
      <w:outlineLvl w:val="0"/>
    </w:pPr>
    <w:rPr>
      <w:b/>
      <w:bCs/>
    </w:rPr>
  </w:style>
  <w:style w:type="character" w:customStyle="1" w:styleId="Overskrift1Tegn">
    <w:name w:val="Overskrift 1 Tegn"/>
    <w:aliases w:val="HEADLINE 1 Tegn"/>
    <w:basedOn w:val="Standardskrifttypeiafsnit"/>
    <w:link w:val="Overskrift1"/>
    <w:uiPriority w:val="9"/>
    <w:rsid w:val="004A36CE"/>
    <w:rPr>
      <w:rFonts w:ascii="Franklin Gothic Demi" w:eastAsiaTheme="majorEastAsia" w:hAnsi="Franklin Gothic Demi" w:cstheme="majorBidi"/>
      <w:color w:val="E1E7F7" w:themeColor="accent1"/>
      <w:sz w:val="21"/>
      <w:szCs w:val="32"/>
    </w:rPr>
  </w:style>
  <w:style w:type="paragraph" w:styleId="Sidehoved">
    <w:name w:val="header"/>
    <w:basedOn w:val="Normal"/>
    <w:link w:val="SidehovedTegn"/>
    <w:uiPriority w:val="99"/>
    <w:unhideWhenUsed/>
    <w:rsid w:val="00AD479F"/>
    <w:pPr>
      <w:tabs>
        <w:tab w:val="center" w:pos="4536"/>
        <w:tab w:val="right" w:pos="9072"/>
      </w:tabs>
      <w:spacing w:line="240" w:lineRule="auto"/>
    </w:pPr>
  </w:style>
  <w:style w:type="character" w:customStyle="1" w:styleId="SidehovedTegn">
    <w:name w:val="Sidehoved Tegn"/>
    <w:basedOn w:val="Standardskrifttypeiafsnit"/>
    <w:link w:val="Sidehoved"/>
    <w:uiPriority w:val="99"/>
    <w:rsid w:val="00AD479F"/>
    <w:rPr>
      <w:rFonts w:ascii="Franklin Gothic Book" w:hAnsi="Franklin Gothic Book"/>
      <w:color w:val="000000" w:themeColor="text1"/>
      <w:sz w:val="21"/>
    </w:rPr>
  </w:style>
  <w:style w:type="paragraph" w:styleId="Sidefod">
    <w:name w:val="footer"/>
    <w:basedOn w:val="Normal"/>
    <w:link w:val="SidefodTegn"/>
    <w:autoRedefine/>
    <w:uiPriority w:val="99"/>
    <w:unhideWhenUsed/>
    <w:rsid w:val="00D87BDB"/>
    <w:pPr>
      <w:widowControl w:val="0"/>
      <w:tabs>
        <w:tab w:val="center" w:pos="4536"/>
        <w:tab w:val="left" w:pos="6180"/>
        <w:tab w:val="right" w:pos="8611"/>
        <w:tab w:val="right" w:pos="9072"/>
      </w:tabs>
      <w:spacing w:line="240" w:lineRule="auto"/>
      <w:ind w:left="1588"/>
      <w:jc w:val="right"/>
    </w:pPr>
    <w:rPr>
      <w:rFonts w:ascii="Franklin Gothic Demi" w:hAnsi="Franklin Gothic Demi"/>
      <w:color w:val="005B78" w:themeColor="accent2" w:themeShade="BF"/>
    </w:rPr>
  </w:style>
  <w:style w:type="character" w:customStyle="1" w:styleId="SidefodTegn">
    <w:name w:val="Sidefod Tegn"/>
    <w:basedOn w:val="Standardskrifttypeiafsnit"/>
    <w:link w:val="Sidefod"/>
    <w:uiPriority w:val="99"/>
    <w:rsid w:val="00D87BDB"/>
    <w:rPr>
      <w:rFonts w:ascii="Franklin Gothic Demi" w:hAnsi="Franklin Gothic Demi"/>
      <w:color w:val="005B78" w:themeColor="accent2" w:themeShade="BF"/>
      <w:spacing w:val="4"/>
      <w:sz w:val="21"/>
      <w:lang w:val="en-GB"/>
    </w:rPr>
  </w:style>
  <w:style w:type="table" w:styleId="Tabel-Gitter">
    <w:name w:val="Table Grid"/>
    <w:basedOn w:val="Tabel-Normal"/>
    <w:uiPriority w:val="39"/>
    <w:rsid w:val="00871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3A3232"/>
    <w:pPr>
      <w:spacing w:line="240" w:lineRule="auto"/>
    </w:pPr>
    <w:rPr>
      <w:rFonts w:ascii="Times New Roman" w:hAnsi="Times New Roman" w:cs="Times New Roman"/>
      <w:sz w:val="18"/>
      <w:szCs w:val="18"/>
    </w:rPr>
  </w:style>
  <w:style w:type="character" w:customStyle="1" w:styleId="MarkeringsbobletekstTegn">
    <w:name w:val="Markeringsbobletekst Tegn"/>
    <w:basedOn w:val="Standardskrifttypeiafsnit"/>
    <w:link w:val="Markeringsbobletekst"/>
    <w:uiPriority w:val="99"/>
    <w:semiHidden/>
    <w:rsid w:val="003A3232"/>
    <w:rPr>
      <w:rFonts w:ascii="Times New Roman" w:hAnsi="Times New Roman" w:cs="Times New Roman"/>
      <w:color w:val="000000" w:themeColor="text1"/>
      <w:spacing w:val="4"/>
      <w:sz w:val="18"/>
      <w:szCs w:val="18"/>
    </w:rPr>
  </w:style>
  <w:style w:type="paragraph" w:styleId="Listeafsnit">
    <w:name w:val="List Paragraph"/>
    <w:basedOn w:val="Normal"/>
    <w:uiPriority w:val="34"/>
    <w:qFormat/>
    <w:rsid w:val="005538A8"/>
    <w:pPr>
      <w:ind w:left="720"/>
      <w:contextualSpacing/>
    </w:pPr>
  </w:style>
  <w:style w:type="paragraph" w:customStyle="1" w:styleId="BOLDStandardBLUE">
    <w:name w:val="BOLD Standard BLUE"/>
    <w:basedOn w:val="BOLDStandard"/>
    <w:autoRedefine/>
    <w:qFormat/>
    <w:rsid w:val="003A05DF"/>
    <w:rPr>
      <w:color w:val="007BA1" w:themeColor="accent2"/>
    </w:rPr>
  </w:style>
  <w:style w:type="paragraph" w:styleId="Fodnotetekst">
    <w:name w:val="footnote text"/>
    <w:basedOn w:val="Normal"/>
    <w:link w:val="FodnotetekstTegn"/>
    <w:autoRedefine/>
    <w:uiPriority w:val="99"/>
    <w:unhideWhenUsed/>
    <w:rsid w:val="00CD373F"/>
    <w:pPr>
      <w:spacing w:line="180" w:lineRule="exact"/>
      <w:jc w:val="both"/>
    </w:pPr>
    <w:rPr>
      <w:sz w:val="13"/>
    </w:rPr>
  </w:style>
  <w:style w:type="character" w:customStyle="1" w:styleId="FodnotetekstTegn">
    <w:name w:val="Fodnotetekst Tegn"/>
    <w:basedOn w:val="Standardskrifttypeiafsnit"/>
    <w:link w:val="Fodnotetekst"/>
    <w:uiPriority w:val="99"/>
    <w:rsid w:val="00CD373F"/>
    <w:rPr>
      <w:rFonts w:ascii="Franklin Gothic Book" w:hAnsi="Franklin Gothic Book"/>
      <w:color w:val="000000" w:themeColor="text1"/>
      <w:spacing w:val="4"/>
      <w:sz w:val="13"/>
      <w:lang w:val="en-GB"/>
    </w:rPr>
  </w:style>
  <w:style w:type="character" w:styleId="Fodnotehenvisning">
    <w:name w:val="footnote reference"/>
    <w:aliases w:val="Footnote call,BVI fnr,SUPERS,Footnote symbol,(Footnote Reference),Footnote,Voetnootverwijzing,Times 10 Point,Exposant 3 Point,Footnote reference number,note TESI,stylish,Ref,de nota al pie,Footnote Reference1,16 Point,fr,o,FR,number"/>
    <w:basedOn w:val="Standardskrifttypeiafsnit"/>
    <w:link w:val="BVIfnrZnak"/>
    <w:uiPriority w:val="99"/>
    <w:unhideWhenUsed/>
    <w:qFormat/>
    <w:rsid w:val="00541721"/>
    <w:rPr>
      <w:rFonts w:ascii="Franklin Gothic Book" w:hAnsi="Franklin Gothic Book"/>
      <w:b w:val="0"/>
      <w:bCs w:val="0"/>
      <w:i w:val="0"/>
      <w:iCs w:val="0"/>
      <w:color w:val="000000" w:themeColor="text1"/>
      <w:sz w:val="16"/>
      <w:vertAlign w:val="superscript"/>
    </w:rPr>
  </w:style>
  <w:style w:type="paragraph" w:customStyle="1" w:styleId="Participants">
    <w:name w:val="Participants"/>
    <w:basedOn w:val="Normal"/>
    <w:autoRedefine/>
    <w:qFormat/>
    <w:rsid w:val="000D0911"/>
    <w:pPr>
      <w:spacing w:line="220" w:lineRule="exact"/>
    </w:pPr>
    <w:rPr>
      <w:sz w:val="17"/>
    </w:rPr>
  </w:style>
  <w:style w:type="paragraph" w:customStyle="1" w:styleId="PARTICIPANTS0">
    <w:name w:val="PARTICIPANTS"/>
    <w:basedOn w:val="Normal"/>
    <w:autoRedefine/>
    <w:qFormat/>
    <w:rsid w:val="000D0911"/>
    <w:pPr>
      <w:spacing w:line="220" w:lineRule="exact"/>
    </w:pPr>
    <w:rPr>
      <w:sz w:val="17"/>
    </w:rPr>
  </w:style>
  <w:style w:type="table" w:customStyle="1" w:styleId="GridTable4-Accent11">
    <w:name w:val="Grid Table 4 - Accent 11"/>
    <w:basedOn w:val="Tabel-Normal"/>
    <w:uiPriority w:val="49"/>
    <w:rsid w:val="00891988"/>
    <w:tblPr>
      <w:tblStyleRowBandSize w:val="1"/>
      <w:tblStyleColBandSize w:val="1"/>
      <w:tblBorders>
        <w:top w:val="single" w:sz="4" w:space="0" w:color="ECF0FA" w:themeColor="accent1" w:themeTint="99"/>
        <w:left w:val="single" w:sz="4" w:space="0" w:color="ECF0FA" w:themeColor="accent1" w:themeTint="99"/>
        <w:bottom w:val="single" w:sz="4" w:space="0" w:color="ECF0FA" w:themeColor="accent1" w:themeTint="99"/>
        <w:right w:val="single" w:sz="4" w:space="0" w:color="ECF0FA" w:themeColor="accent1" w:themeTint="99"/>
        <w:insideH w:val="single" w:sz="4" w:space="0" w:color="ECF0FA" w:themeColor="accent1" w:themeTint="99"/>
        <w:insideV w:val="single" w:sz="4" w:space="0" w:color="ECF0FA" w:themeColor="accent1" w:themeTint="99"/>
      </w:tblBorders>
    </w:tblPr>
    <w:tblStylePr w:type="firstRow">
      <w:rPr>
        <w:b/>
        <w:bCs/>
        <w:color w:val="FFFFFF" w:themeColor="background1"/>
      </w:rPr>
      <w:tblPr/>
      <w:tcPr>
        <w:tcBorders>
          <w:top w:val="single" w:sz="4" w:space="0" w:color="E1E7F7" w:themeColor="accent1"/>
          <w:left w:val="single" w:sz="4" w:space="0" w:color="E1E7F7" w:themeColor="accent1"/>
          <w:bottom w:val="single" w:sz="4" w:space="0" w:color="E1E7F7" w:themeColor="accent1"/>
          <w:right w:val="single" w:sz="4" w:space="0" w:color="E1E7F7" w:themeColor="accent1"/>
          <w:insideH w:val="nil"/>
          <w:insideV w:val="nil"/>
        </w:tcBorders>
        <w:shd w:val="clear" w:color="auto" w:fill="E1E7F7" w:themeFill="accent1"/>
      </w:tcPr>
    </w:tblStylePr>
    <w:tblStylePr w:type="lastRow">
      <w:rPr>
        <w:b/>
        <w:bCs/>
      </w:rPr>
      <w:tblPr/>
      <w:tcPr>
        <w:tcBorders>
          <w:top w:val="double" w:sz="4" w:space="0" w:color="E1E7F7" w:themeColor="accent1"/>
        </w:tcBorders>
      </w:tcPr>
    </w:tblStylePr>
    <w:tblStylePr w:type="firstCol">
      <w:rPr>
        <w:b/>
        <w:bCs/>
      </w:rPr>
    </w:tblStylePr>
    <w:tblStylePr w:type="lastCol">
      <w:rPr>
        <w:b/>
        <w:bCs/>
      </w:rPr>
    </w:tblStylePr>
    <w:tblStylePr w:type="band1Vert">
      <w:tblPr/>
      <w:tcPr>
        <w:shd w:val="clear" w:color="auto" w:fill="F8FAFD" w:themeFill="accent1" w:themeFillTint="33"/>
      </w:tcPr>
    </w:tblStylePr>
    <w:tblStylePr w:type="band1Horz">
      <w:tblPr/>
      <w:tcPr>
        <w:shd w:val="clear" w:color="auto" w:fill="F8FAFD" w:themeFill="accent1" w:themeFillTint="33"/>
      </w:tcPr>
    </w:tblStylePr>
  </w:style>
  <w:style w:type="character" w:styleId="Kommentarhenvisning">
    <w:name w:val="annotation reference"/>
    <w:basedOn w:val="Standardskrifttypeiafsnit"/>
    <w:uiPriority w:val="99"/>
    <w:semiHidden/>
    <w:unhideWhenUsed/>
    <w:rsid w:val="001F35C1"/>
    <w:rPr>
      <w:sz w:val="16"/>
      <w:szCs w:val="16"/>
    </w:rPr>
  </w:style>
  <w:style w:type="paragraph" w:styleId="Kommentartekst">
    <w:name w:val="annotation text"/>
    <w:basedOn w:val="Normal"/>
    <w:link w:val="KommentartekstTegn"/>
    <w:uiPriority w:val="99"/>
    <w:unhideWhenUsed/>
    <w:rsid w:val="001F35C1"/>
    <w:pPr>
      <w:spacing w:line="240" w:lineRule="auto"/>
    </w:pPr>
    <w:rPr>
      <w:sz w:val="20"/>
      <w:szCs w:val="20"/>
    </w:rPr>
  </w:style>
  <w:style w:type="character" w:customStyle="1" w:styleId="KommentartekstTegn">
    <w:name w:val="Kommentartekst Tegn"/>
    <w:basedOn w:val="Standardskrifttypeiafsnit"/>
    <w:link w:val="Kommentartekst"/>
    <w:uiPriority w:val="99"/>
    <w:rsid w:val="001F35C1"/>
    <w:rPr>
      <w:rFonts w:ascii="Franklin Gothic Book" w:hAnsi="Franklin Gothic Book"/>
      <w:color w:val="000000" w:themeColor="text1"/>
      <w:spacing w:val="4"/>
      <w:sz w:val="20"/>
      <w:szCs w:val="20"/>
      <w:lang w:val="en-GB"/>
    </w:rPr>
  </w:style>
  <w:style w:type="paragraph" w:styleId="Kommentaremne">
    <w:name w:val="annotation subject"/>
    <w:basedOn w:val="Kommentartekst"/>
    <w:next w:val="Kommentartekst"/>
    <w:link w:val="KommentaremneTegn"/>
    <w:uiPriority w:val="99"/>
    <w:semiHidden/>
    <w:unhideWhenUsed/>
    <w:rsid w:val="001F35C1"/>
    <w:rPr>
      <w:b/>
      <w:bCs/>
    </w:rPr>
  </w:style>
  <w:style w:type="character" w:customStyle="1" w:styleId="KommentaremneTegn">
    <w:name w:val="Kommentaremne Tegn"/>
    <w:basedOn w:val="KommentartekstTegn"/>
    <w:link w:val="Kommentaremne"/>
    <w:uiPriority w:val="99"/>
    <w:semiHidden/>
    <w:rsid w:val="001F35C1"/>
    <w:rPr>
      <w:rFonts w:ascii="Franklin Gothic Book" w:hAnsi="Franklin Gothic Book"/>
      <w:b/>
      <w:bCs/>
      <w:color w:val="000000" w:themeColor="text1"/>
      <w:spacing w:val="4"/>
      <w:sz w:val="20"/>
      <w:szCs w:val="20"/>
      <w:lang w:val="en-GB"/>
    </w:rPr>
  </w:style>
  <w:style w:type="character" w:styleId="Pladsholdertekst">
    <w:name w:val="Placeholder Text"/>
    <w:basedOn w:val="Standardskrifttypeiafsnit"/>
    <w:uiPriority w:val="99"/>
    <w:semiHidden/>
    <w:rsid w:val="00D829E1"/>
    <w:rPr>
      <w:color w:val="808080"/>
    </w:rPr>
  </w:style>
  <w:style w:type="paragraph" w:customStyle="1" w:styleId="Default">
    <w:name w:val="Default"/>
    <w:rsid w:val="00643EE7"/>
    <w:pPr>
      <w:autoSpaceDE w:val="0"/>
      <w:autoSpaceDN w:val="0"/>
      <w:adjustRightInd w:val="0"/>
    </w:pPr>
    <w:rPr>
      <w:rFonts w:ascii="EUAlbertina" w:hAnsi="EUAlbertina" w:cs="EUAlbertina"/>
      <w:color w:val="000000"/>
      <w:lang w:val="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dnotehenvisning"/>
    <w:uiPriority w:val="99"/>
    <w:rsid w:val="00DC5A38"/>
    <w:pPr>
      <w:spacing w:after="160" w:line="240" w:lineRule="exact"/>
    </w:pPr>
    <w:rPr>
      <w:spacing w:val="0"/>
      <w:sz w:val="16"/>
      <w:vertAlign w:val="superscript"/>
      <w:lang w:val="de-DE"/>
    </w:rPr>
  </w:style>
  <w:style w:type="character" w:styleId="Strk">
    <w:name w:val="Strong"/>
    <w:basedOn w:val="Standardskrifttypeiafsnit"/>
    <w:uiPriority w:val="22"/>
    <w:qFormat/>
    <w:rsid w:val="00BE456E"/>
    <w:rPr>
      <w:b/>
      <w:bCs/>
    </w:rPr>
  </w:style>
  <w:style w:type="character" w:styleId="Hyperlink">
    <w:name w:val="Hyperlink"/>
    <w:basedOn w:val="Standardskrifttypeiafsnit"/>
    <w:uiPriority w:val="99"/>
    <w:unhideWhenUsed/>
    <w:rsid w:val="008457D8"/>
    <w:rPr>
      <w:color w:val="8EBED1" w:themeColor="hyperlink"/>
      <w:u w:val="single"/>
    </w:rPr>
  </w:style>
  <w:style w:type="paragraph" w:customStyle="1" w:styleId="a-I-EU-Bodytext15">
    <w:name w:val="a-I-EU-Body text 1.5"/>
    <w:basedOn w:val="Normal"/>
    <w:qFormat/>
    <w:rsid w:val="00095B75"/>
    <w:pPr>
      <w:spacing w:after="200" w:line="360" w:lineRule="auto"/>
      <w:jc w:val="both"/>
    </w:pPr>
    <w:rPr>
      <w:rFonts w:ascii="Arial" w:eastAsia="Arial" w:hAnsi="Arial" w:cs="Times New Roman"/>
      <w:color w:val="auto"/>
      <w:spacing w:val="0"/>
      <w:sz w:val="20"/>
      <w:szCs w:val="20"/>
      <w:lang w:val="fr-FR"/>
    </w:rPr>
  </w:style>
  <w:style w:type="table" w:styleId="Mediumskygge1-farve1">
    <w:name w:val="Medium Shading 1 Accent 1"/>
    <w:basedOn w:val="Tabel-Normal"/>
    <w:uiPriority w:val="63"/>
    <w:rsid w:val="00095B75"/>
    <w:rPr>
      <w:rFonts w:ascii="Times New Roman" w:eastAsia="Times New Roman" w:hAnsi="Times New Roman" w:cs="Times New Roman"/>
      <w:sz w:val="20"/>
      <w:szCs w:val="20"/>
      <w:lang w:eastAsia="de-DE"/>
    </w:rPr>
    <w:tblPr>
      <w:tblStyleRowBandSize w:val="1"/>
      <w:tblStyleColBandSize w:val="1"/>
      <w:tblBorders>
        <w:top w:val="single" w:sz="8" w:space="0" w:color="E8ECF9" w:themeColor="accent1" w:themeTint="BF"/>
        <w:left w:val="single" w:sz="8" w:space="0" w:color="E8ECF9" w:themeColor="accent1" w:themeTint="BF"/>
        <w:bottom w:val="single" w:sz="8" w:space="0" w:color="E8ECF9" w:themeColor="accent1" w:themeTint="BF"/>
        <w:right w:val="single" w:sz="8" w:space="0" w:color="E8ECF9" w:themeColor="accent1" w:themeTint="BF"/>
        <w:insideH w:val="single" w:sz="8" w:space="0" w:color="E8ECF9" w:themeColor="accent1" w:themeTint="BF"/>
      </w:tblBorders>
    </w:tblPr>
    <w:tblStylePr w:type="firstRow">
      <w:pPr>
        <w:spacing w:before="0" w:after="0" w:line="240" w:lineRule="auto"/>
      </w:pPr>
      <w:rPr>
        <w:b/>
        <w:bCs/>
        <w:color w:val="FFFFFF" w:themeColor="background1"/>
      </w:rPr>
      <w:tblPr/>
      <w:tcPr>
        <w:tcBorders>
          <w:top w:val="single" w:sz="8" w:space="0" w:color="E8ECF9" w:themeColor="accent1" w:themeTint="BF"/>
          <w:left w:val="single" w:sz="8" w:space="0" w:color="E8ECF9" w:themeColor="accent1" w:themeTint="BF"/>
          <w:bottom w:val="single" w:sz="8" w:space="0" w:color="E8ECF9" w:themeColor="accent1" w:themeTint="BF"/>
          <w:right w:val="single" w:sz="8" w:space="0" w:color="E8ECF9" w:themeColor="accent1" w:themeTint="BF"/>
          <w:insideH w:val="nil"/>
          <w:insideV w:val="nil"/>
        </w:tcBorders>
        <w:shd w:val="clear" w:color="auto" w:fill="E1E7F7" w:themeFill="accent1"/>
      </w:tcPr>
    </w:tblStylePr>
    <w:tblStylePr w:type="lastRow">
      <w:pPr>
        <w:spacing w:before="0" w:after="0" w:line="240" w:lineRule="auto"/>
      </w:pPr>
      <w:rPr>
        <w:b/>
        <w:bCs/>
      </w:rPr>
      <w:tblPr/>
      <w:tcPr>
        <w:tcBorders>
          <w:top w:val="double" w:sz="6" w:space="0" w:color="E8ECF9" w:themeColor="accent1" w:themeTint="BF"/>
          <w:left w:val="single" w:sz="8" w:space="0" w:color="E8ECF9" w:themeColor="accent1" w:themeTint="BF"/>
          <w:bottom w:val="single" w:sz="8" w:space="0" w:color="E8ECF9" w:themeColor="accent1" w:themeTint="BF"/>
          <w:right w:val="single" w:sz="8" w:space="0" w:color="E8ECF9" w:themeColor="accent1" w:themeTint="BF"/>
          <w:insideH w:val="nil"/>
          <w:insideV w:val="nil"/>
        </w:tcBorders>
      </w:tcPr>
    </w:tblStylePr>
    <w:tblStylePr w:type="firstCol">
      <w:rPr>
        <w:b/>
        <w:bCs/>
      </w:rPr>
    </w:tblStylePr>
    <w:tblStylePr w:type="lastCol">
      <w:rPr>
        <w:b/>
        <w:bCs/>
      </w:rPr>
    </w:tblStylePr>
    <w:tblStylePr w:type="band1Vert">
      <w:tblPr/>
      <w:tcPr>
        <w:shd w:val="clear" w:color="auto" w:fill="F7F8FD" w:themeFill="accent1" w:themeFillTint="3F"/>
      </w:tcPr>
    </w:tblStylePr>
    <w:tblStylePr w:type="band1Horz">
      <w:tblPr/>
      <w:tcPr>
        <w:tcBorders>
          <w:insideH w:val="nil"/>
          <w:insideV w:val="nil"/>
        </w:tcBorders>
        <w:shd w:val="clear" w:color="auto" w:fill="F7F8FD" w:themeFill="accent1" w:themeFillTint="3F"/>
      </w:tcPr>
    </w:tblStylePr>
    <w:tblStylePr w:type="band2Horz">
      <w:tblPr/>
      <w:tcPr>
        <w:tcBorders>
          <w:insideH w:val="nil"/>
          <w:insideV w:val="nil"/>
        </w:tcBorders>
      </w:tcPr>
    </w:tblStylePr>
  </w:style>
  <w:style w:type="character" w:styleId="BesgtLink">
    <w:name w:val="FollowedHyperlink"/>
    <w:basedOn w:val="Standardskrifttypeiafsnit"/>
    <w:uiPriority w:val="99"/>
    <w:semiHidden/>
    <w:unhideWhenUsed/>
    <w:rsid w:val="003D7F2B"/>
    <w:rPr>
      <w:color w:val="918C88" w:themeColor="followedHyperlink"/>
      <w:u w:val="single"/>
    </w:rPr>
  </w:style>
  <w:style w:type="character" w:customStyle="1" w:styleId="UnresolvedMention1">
    <w:name w:val="Unresolved Mention1"/>
    <w:basedOn w:val="Standardskrifttypeiafsnit"/>
    <w:uiPriority w:val="99"/>
    <w:semiHidden/>
    <w:unhideWhenUsed/>
    <w:rsid w:val="0052020B"/>
    <w:rPr>
      <w:color w:val="605E5C"/>
      <w:shd w:val="clear" w:color="auto" w:fill="E1DFDD"/>
    </w:rPr>
  </w:style>
  <w:style w:type="paragraph" w:styleId="Korrektur">
    <w:name w:val="Revision"/>
    <w:hidden/>
    <w:uiPriority w:val="99"/>
    <w:semiHidden/>
    <w:rsid w:val="00CD373F"/>
    <w:rPr>
      <w:rFonts w:ascii="Franklin Gothic Book" w:hAnsi="Franklin Gothic Book"/>
      <w:color w:val="000000" w:themeColor="text1"/>
      <w:spacing w:val="4"/>
      <w:sz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39994">
      <w:bodyDiv w:val="1"/>
      <w:marLeft w:val="0"/>
      <w:marRight w:val="0"/>
      <w:marTop w:val="0"/>
      <w:marBottom w:val="0"/>
      <w:divBdr>
        <w:top w:val="none" w:sz="0" w:space="0" w:color="auto"/>
        <w:left w:val="none" w:sz="0" w:space="0" w:color="auto"/>
        <w:bottom w:val="none" w:sz="0" w:space="0" w:color="auto"/>
        <w:right w:val="none" w:sz="0" w:space="0" w:color="auto"/>
      </w:divBdr>
    </w:div>
    <w:div w:id="268467597">
      <w:bodyDiv w:val="1"/>
      <w:marLeft w:val="0"/>
      <w:marRight w:val="0"/>
      <w:marTop w:val="0"/>
      <w:marBottom w:val="0"/>
      <w:divBdr>
        <w:top w:val="none" w:sz="0" w:space="0" w:color="auto"/>
        <w:left w:val="none" w:sz="0" w:space="0" w:color="auto"/>
        <w:bottom w:val="none" w:sz="0" w:space="0" w:color="auto"/>
        <w:right w:val="none" w:sz="0" w:space="0" w:color="auto"/>
      </w:divBdr>
    </w:div>
    <w:div w:id="1666204046">
      <w:bodyDiv w:val="1"/>
      <w:marLeft w:val="0"/>
      <w:marRight w:val="0"/>
      <w:marTop w:val="0"/>
      <w:marBottom w:val="0"/>
      <w:divBdr>
        <w:top w:val="none" w:sz="0" w:space="0" w:color="auto"/>
        <w:left w:val="none" w:sz="0" w:space="0" w:color="auto"/>
        <w:bottom w:val="none" w:sz="0" w:space="0" w:color="auto"/>
        <w:right w:val="none" w:sz="0" w:space="0" w:color="auto"/>
      </w:divBdr>
    </w:div>
    <w:div w:id="1959214813">
      <w:bodyDiv w:val="1"/>
      <w:marLeft w:val="0"/>
      <w:marRight w:val="0"/>
      <w:marTop w:val="0"/>
      <w:marBottom w:val="0"/>
      <w:divBdr>
        <w:top w:val="none" w:sz="0" w:space="0" w:color="auto"/>
        <w:left w:val="none" w:sz="0" w:space="0" w:color="auto"/>
        <w:bottom w:val="none" w:sz="0" w:space="0" w:color="auto"/>
        <w:right w:val="none" w:sz="0" w:space="0" w:color="auto"/>
      </w:divBdr>
    </w:div>
    <w:div w:id="2038194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teract-eu.net/library?title=&amp;field_fields_of_expertise_tid=11&amp;field_networks_tid=Al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tif"/></Relationships>
</file>

<file path=word/_rels/footnotes.xml.rels><?xml version="1.0" encoding="UTF-8" standalone="yes"?>
<Relationships xmlns="http://schemas.openxmlformats.org/package/2006/relationships"><Relationship Id="rId2" Type="http://schemas.openxmlformats.org/officeDocument/2006/relationships/hyperlink" Target="https://connections.interact-eu.net/wikis/home?lang=en-us" TargetMode="External"/><Relationship Id="rId1" Type="http://schemas.openxmlformats.org/officeDocument/2006/relationships/hyperlink" Target="https://www.interact-eu.net/libra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tif"/></Relationships>
</file>

<file path=word/theme/theme1.xml><?xml version="1.0" encoding="utf-8"?>
<a:theme xmlns:a="http://schemas.openxmlformats.org/drawingml/2006/main" name="Office-Design">
  <a:themeElements>
    <a:clrScheme name="Interact_Farbpalette 1">
      <a:dk1>
        <a:srgbClr val="000000"/>
      </a:dk1>
      <a:lt1>
        <a:srgbClr val="FFFFFF"/>
      </a:lt1>
      <a:dk2>
        <a:srgbClr val="000000"/>
      </a:dk2>
      <a:lt2>
        <a:srgbClr val="FFFFFF"/>
      </a:lt2>
      <a:accent1>
        <a:srgbClr val="E1E7F7"/>
      </a:accent1>
      <a:accent2>
        <a:srgbClr val="007BA1"/>
      </a:accent2>
      <a:accent3>
        <a:srgbClr val="FBB900"/>
      </a:accent3>
      <a:accent4>
        <a:srgbClr val="E1BF8C"/>
      </a:accent4>
      <a:accent5>
        <a:srgbClr val="706D67"/>
      </a:accent5>
      <a:accent6>
        <a:srgbClr val="BDBCB6"/>
      </a:accent6>
      <a:hlink>
        <a:srgbClr val="8EBED1"/>
      </a:hlink>
      <a:folHlink>
        <a:srgbClr val="918C88"/>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B483B84CC56B4890663BF9EF097BB5" ma:contentTypeVersion="13" ma:contentTypeDescription="Crée un document." ma:contentTypeScope="" ma:versionID="dfe0bd1803b8c650735a8ea99b9187c4">
  <xsd:schema xmlns:xsd="http://www.w3.org/2001/XMLSchema" xmlns:xs="http://www.w3.org/2001/XMLSchema" xmlns:p="http://schemas.microsoft.com/office/2006/metadata/properties" xmlns:ns2="a8ac735b-4cbf-4c46-8e6c-daab456fcf60" xmlns:ns3="2a122f46-8c42-4f22-91af-c2372f0ea471" targetNamespace="http://schemas.microsoft.com/office/2006/metadata/properties" ma:root="true" ma:fieldsID="0b894d59e7713373e40419e118181bda" ns2:_="" ns3:_="">
    <xsd:import namespace="a8ac735b-4cbf-4c46-8e6c-daab456fcf60"/>
    <xsd:import namespace="2a122f46-8c42-4f22-91af-c2372f0ea47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ac735b-4cbf-4c46-8e6c-daab456fcf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122f46-8c42-4f22-91af-c2372f0ea47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9B84147-4168-44FF-8670-C9C0EC0FDA27}">
  <ds:schemaRefs>
    <ds:schemaRef ds:uri="http://schemas.microsoft.com/office/infopath/2007/PartnerControls"/>
    <ds:schemaRef ds:uri="http://schemas.microsoft.com/office/2006/metadata/properties"/>
    <ds:schemaRef ds:uri="a8ac735b-4cbf-4c46-8e6c-daab456fcf60"/>
    <ds:schemaRef ds:uri="http://schemas.openxmlformats.org/package/2006/metadata/core-properties"/>
    <ds:schemaRef ds:uri="http://purl.org/dc/elements/1.1/"/>
    <ds:schemaRef ds:uri="http://www.w3.org/XML/1998/namespace"/>
    <ds:schemaRef ds:uri="http://schemas.microsoft.com/office/2006/documentManagement/types"/>
    <ds:schemaRef ds:uri="2a122f46-8c42-4f22-91af-c2372f0ea471"/>
    <ds:schemaRef ds:uri="http://purl.org/dc/dcmitype/"/>
    <ds:schemaRef ds:uri="http://purl.org/dc/terms/"/>
  </ds:schemaRefs>
</ds:datastoreItem>
</file>

<file path=customXml/itemProps2.xml><?xml version="1.0" encoding="utf-8"?>
<ds:datastoreItem xmlns:ds="http://schemas.openxmlformats.org/officeDocument/2006/customXml" ds:itemID="{5D66058B-1E9F-4F4B-8478-3CD153CA4340}">
  <ds:schemaRefs>
    <ds:schemaRef ds:uri="http://schemas.microsoft.com/sharepoint/v3/contenttype/forms"/>
  </ds:schemaRefs>
</ds:datastoreItem>
</file>

<file path=customXml/itemProps3.xml><?xml version="1.0" encoding="utf-8"?>
<ds:datastoreItem xmlns:ds="http://schemas.openxmlformats.org/officeDocument/2006/customXml" ds:itemID="{1382979A-92D5-432E-86A2-6978FF0FB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ac735b-4cbf-4c46-8e6c-daab456fcf60"/>
    <ds:schemaRef ds:uri="2a122f46-8c42-4f22-91af-c2372f0ea4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D390CE-DEBE-49DB-963A-3051176B7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2450</Words>
  <Characters>13970</Characters>
  <Application>Microsoft Office Word</Application>
  <DocSecurity>0</DocSecurity>
  <Lines>116</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2019-01-07T20:37:00Z</cp:lastPrinted>
  <dcterms:created xsi:type="dcterms:W3CDTF">2022-02-23T13:42:00Z</dcterms:created>
  <dcterms:modified xsi:type="dcterms:W3CDTF">2022-03-01T08:30:00Z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0x0101008EB483B84CC56B4890663BF9EF097BB5</vt:lpwstr>
  </property>
</Properties>
</file>